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B68A6" w14:textId="77777777" w:rsidR="00931F15" w:rsidRDefault="00931F15" w:rsidP="00931F15">
      <w:pPr>
        <w:widowControl w:val="0"/>
        <w:spacing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>
        <w:rPr>
          <w:rFonts w:ascii="GHEA Grapalat" w:hAnsi="GHEA Grapalat"/>
          <w:i/>
        </w:rPr>
        <w:t>Приложение №7</w:t>
      </w:r>
    </w:p>
    <w:p w14:paraId="47CA7D6C" w14:textId="7FDDDECD" w:rsidR="00931F15" w:rsidRPr="00C461C8" w:rsidRDefault="00931F15" w:rsidP="00931F15">
      <w:pPr>
        <w:widowControl w:val="0"/>
        <w:spacing w:line="360" w:lineRule="auto"/>
        <w:ind w:firstLine="567"/>
        <w:jc w:val="right"/>
        <w:rPr>
          <w:rFonts w:ascii="GHEA Grapalat" w:hAnsi="GHEA Grapalat" w:cs="Sylfaen"/>
          <w:i/>
        </w:rPr>
      </w:pPr>
      <w:r>
        <w:rPr>
          <w:rFonts w:ascii="GHEA Grapalat" w:hAnsi="GHEA Grapalat"/>
          <w:i/>
        </w:rPr>
        <w:t xml:space="preserve">к приказу Министра финансов РА </w:t>
      </w:r>
      <w:r>
        <w:rPr>
          <w:rFonts w:ascii="GHEA Grapalat" w:hAnsi="GHEA Grapalat" w:cs="Sylfaen"/>
          <w:i/>
        </w:rPr>
        <w:br/>
      </w:r>
      <w:r>
        <w:rPr>
          <w:rFonts w:ascii="GHEA Grapalat" w:hAnsi="GHEA Grapalat"/>
          <w:i/>
        </w:rPr>
        <w:t xml:space="preserve">от </w:t>
      </w:r>
      <w:r w:rsidR="00623328" w:rsidRPr="00623328">
        <w:rPr>
          <w:rFonts w:ascii="GHEA Grapalat" w:hAnsi="GHEA Grapalat"/>
          <w:i/>
        </w:rPr>
        <w:t>12</w:t>
      </w:r>
      <w:r>
        <w:rPr>
          <w:rFonts w:ascii="GHEA Grapalat" w:hAnsi="GHEA Grapalat"/>
          <w:i/>
        </w:rPr>
        <w:t xml:space="preserve"> </w:t>
      </w:r>
      <w:r w:rsidR="00623328" w:rsidRPr="00623328">
        <w:rPr>
          <w:rFonts w:ascii="GHEA Grapalat" w:hAnsi="GHEA Grapalat"/>
          <w:i/>
        </w:rPr>
        <w:t>августа</w:t>
      </w:r>
      <w:r>
        <w:rPr>
          <w:rFonts w:ascii="GHEA Grapalat" w:hAnsi="GHEA Grapalat"/>
          <w:i/>
        </w:rPr>
        <w:t xml:space="preserve"> 2025 </w:t>
      </w:r>
      <w:proofErr w:type="spellStart"/>
      <w:r>
        <w:rPr>
          <w:rFonts w:ascii="GHEA Grapalat" w:hAnsi="GHEA Grapalat"/>
          <w:i/>
        </w:rPr>
        <w:t>года</w:t>
      </w:r>
      <w:proofErr w:type="gramStart"/>
      <w:r w:rsidR="00C461C8" w:rsidRPr="00C461C8">
        <w:rPr>
          <w:rFonts w:ascii="GHEA Grapalat" w:hAnsi="GHEA Grapalat"/>
          <w:i/>
        </w:rPr>
        <w:t>,п</w:t>
      </w:r>
      <w:proofErr w:type="gramEnd"/>
      <w:r w:rsidR="00C461C8" w:rsidRPr="00C461C8">
        <w:rPr>
          <w:rFonts w:ascii="GHEA Grapalat" w:hAnsi="GHEA Grapalat"/>
          <w:i/>
        </w:rPr>
        <w:t>риказ</w:t>
      </w:r>
      <w:proofErr w:type="spellEnd"/>
      <w:r>
        <w:rPr>
          <w:rFonts w:ascii="GHEA Grapalat" w:hAnsi="GHEA Grapalat"/>
          <w:i/>
        </w:rPr>
        <w:t xml:space="preserve"> № </w:t>
      </w:r>
      <w:r w:rsidR="00C461C8" w:rsidRPr="00C461C8">
        <w:rPr>
          <w:rFonts w:ascii="GHEA Grapalat" w:hAnsi="GHEA Grapalat"/>
          <w:i/>
        </w:rPr>
        <w:t>239А</w:t>
      </w:r>
    </w:p>
    <w:p w14:paraId="64EA8E84" w14:textId="77777777" w:rsidR="00E26FEE" w:rsidRPr="00E26FEE" w:rsidDel="004C77C7" w:rsidRDefault="00E26FEE" w:rsidP="004C77C7">
      <w:pPr>
        <w:widowControl w:val="0"/>
        <w:spacing w:after="160" w:line="360" w:lineRule="auto"/>
        <w:ind w:right="-7"/>
        <w:rPr>
          <w:del w:id="0" w:author="VIKA" w:date="2023-12-19T13:36:00Z"/>
          <w:rFonts w:ascii="GHEA Grapalat" w:hAnsi="GHEA Grapalat" w:cs="Sylfaen"/>
          <w:i/>
          <w:u w:val="single"/>
        </w:rPr>
      </w:pPr>
    </w:p>
    <w:p w14:paraId="156A505F" w14:textId="77777777" w:rsidR="00642EFE" w:rsidRPr="009044F1" w:rsidRDefault="00642EFE" w:rsidP="00B46D58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>ОБЪЯВЛЕНИЕ</w:t>
      </w:r>
    </w:p>
    <w:p w14:paraId="2A9A0E00" w14:textId="77777777" w:rsidR="00642EFE" w:rsidRPr="00BA7128" w:rsidRDefault="00642EFE" w:rsidP="00B46D58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ОБ </w:t>
      </w:r>
      <w:r w:rsidR="004C77C7">
        <w:rPr>
          <w:rFonts w:ascii="GHEA Grapalat" w:hAnsi="GHEA Grapalat"/>
          <w:i w:val="0"/>
          <w:sz w:val="24"/>
          <w:szCs w:val="24"/>
        </w:rPr>
        <w:t>ЗАПРОСА КОТИРОВКИ</w:t>
      </w:r>
      <w:r w:rsidR="00BA7128">
        <w:rPr>
          <w:rStyle w:val="af6"/>
          <w:rFonts w:ascii="GHEA Grapalat" w:hAnsi="GHEA Grapalat"/>
          <w:i w:val="0"/>
          <w:sz w:val="24"/>
          <w:szCs w:val="24"/>
        </w:rPr>
        <w:footnoteReference w:customMarkFollows="1" w:id="1"/>
        <w:t>*</w:t>
      </w:r>
    </w:p>
    <w:p w14:paraId="7317E665" w14:textId="77777777" w:rsidR="00642EFE" w:rsidRPr="009044F1" w:rsidRDefault="00642EFE" w:rsidP="00B46D58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</w:p>
    <w:p w14:paraId="4D29B0BB" w14:textId="77777777" w:rsidR="00C461C8" w:rsidRDefault="00642EFE" w:rsidP="00B46D58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</w:t>
      </w:r>
      <w:r w:rsidR="00417E48">
        <w:rPr>
          <w:rFonts w:ascii="GHEA Grapalat" w:hAnsi="GHEA Grapalat"/>
          <w:i w:val="0"/>
          <w:sz w:val="24"/>
          <w:szCs w:val="24"/>
        </w:rPr>
        <w:t xml:space="preserve">Оценочной </w:t>
      </w:r>
      <w:r w:rsidRPr="009044F1">
        <w:rPr>
          <w:rFonts w:ascii="GHEA Grapalat" w:hAnsi="GHEA Grapalat"/>
          <w:i w:val="0"/>
          <w:sz w:val="24"/>
          <w:szCs w:val="24"/>
        </w:rPr>
        <w:t xml:space="preserve">Комиссии от </w:t>
      </w:r>
    </w:p>
    <w:p w14:paraId="76EEAD12" w14:textId="348125F8" w:rsidR="0091042F" w:rsidRPr="009044F1" w:rsidRDefault="00642EFE" w:rsidP="00B46D58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>"</w:t>
      </w:r>
      <w:r w:rsidR="0071631F">
        <w:rPr>
          <w:rFonts w:ascii="GHEA Grapalat" w:hAnsi="GHEA Grapalat"/>
          <w:i w:val="0"/>
          <w:sz w:val="24"/>
          <w:szCs w:val="24"/>
        </w:rPr>
        <w:t>10</w:t>
      </w:r>
      <w:r w:rsidRPr="009044F1">
        <w:rPr>
          <w:rFonts w:ascii="GHEA Grapalat" w:hAnsi="GHEA Grapalat"/>
          <w:i w:val="0"/>
          <w:sz w:val="24"/>
          <w:szCs w:val="24"/>
        </w:rPr>
        <w:t>" "</w:t>
      </w:r>
      <w:r w:rsidR="0071631F">
        <w:rPr>
          <w:rFonts w:ascii="GHEA Grapalat" w:hAnsi="GHEA Grapalat"/>
          <w:i w:val="0"/>
          <w:iCs/>
          <w:sz w:val="24"/>
          <w:szCs w:val="24"/>
        </w:rPr>
        <w:t>12</w:t>
      </w:r>
      <w:r w:rsidRPr="009044F1">
        <w:rPr>
          <w:rFonts w:ascii="GHEA Grapalat" w:hAnsi="GHEA Grapalat"/>
          <w:i w:val="0"/>
          <w:sz w:val="24"/>
          <w:szCs w:val="24"/>
        </w:rPr>
        <w:t>" 20</w:t>
      </w:r>
      <w:r w:rsidR="004C77C7">
        <w:rPr>
          <w:rFonts w:ascii="GHEA Grapalat" w:hAnsi="GHEA Grapalat"/>
          <w:i w:val="0"/>
          <w:sz w:val="24"/>
          <w:szCs w:val="24"/>
          <w:lang w:val="hy-AM"/>
        </w:rPr>
        <w:t>2</w:t>
      </w:r>
      <w:r w:rsidR="00931F15" w:rsidRPr="00931F15">
        <w:rPr>
          <w:rFonts w:ascii="GHEA Grapalat" w:hAnsi="GHEA Grapalat"/>
          <w:i w:val="0"/>
          <w:sz w:val="24"/>
          <w:szCs w:val="24"/>
        </w:rPr>
        <w:t>5</w:t>
      </w:r>
      <w:r w:rsidR="00AA7117">
        <w:rPr>
          <w:rFonts w:ascii="GHEA Grapalat" w:hAnsi="GHEA Grapalat"/>
          <w:i w:val="0"/>
          <w:sz w:val="24"/>
          <w:szCs w:val="24"/>
        </w:rPr>
        <w:t xml:space="preserve"> </w:t>
      </w:r>
      <w:r w:rsidRPr="009044F1">
        <w:rPr>
          <w:rFonts w:ascii="GHEA Grapalat" w:hAnsi="GHEA Grapalat"/>
          <w:i w:val="0"/>
          <w:sz w:val="24"/>
          <w:szCs w:val="24"/>
        </w:rPr>
        <w:t>года "</w:t>
      </w:r>
      <w:r w:rsidR="004C77C7" w:rsidRPr="004C77C7">
        <w:rPr>
          <w:rFonts w:ascii="GHEA Grapalat" w:hAnsi="GHEA Grapalat"/>
        </w:rPr>
        <w:t xml:space="preserve"> </w:t>
      </w:r>
      <w:r w:rsidR="004C77C7" w:rsidRPr="004C77C7">
        <w:rPr>
          <w:rFonts w:ascii="GHEA Grapalat" w:hAnsi="GHEA Grapalat"/>
          <w:i w:val="0"/>
          <w:iCs/>
          <w:sz w:val="24"/>
          <w:szCs w:val="24"/>
          <w:lang w:val="en-US"/>
        </w:rPr>
        <w:t>N</w:t>
      </w:r>
      <w:r w:rsidR="0071631F">
        <w:rPr>
          <w:rFonts w:ascii="GHEA Grapalat" w:hAnsi="GHEA Grapalat"/>
          <w:i w:val="0"/>
          <w:iCs/>
          <w:sz w:val="24"/>
          <w:szCs w:val="24"/>
        </w:rPr>
        <w:t>2</w:t>
      </w:r>
      <w:r w:rsidR="004C77C7" w:rsidRPr="009044F1">
        <w:rPr>
          <w:rFonts w:ascii="GHEA Grapalat" w:hAnsi="GHEA Grapalat"/>
          <w:i w:val="0"/>
          <w:sz w:val="24"/>
          <w:szCs w:val="24"/>
        </w:rPr>
        <w:t xml:space="preserve"> </w:t>
      </w:r>
      <w:r w:rsidRPr="009044F1">
        <w:rPr>
          <w:rFonts w:ascii="GHEA Grapalat" w:hAnsi="GHEA Grapalat"/>
          <w:i w:val="0"/>
          <w:sz w:val="24"/>
          <w:szCs w:val="24"/>
        </w:rPr>
        <w:t xml:space="preserve">" </w:t>
      </w:r>
    </w:p>
    <w:p w14:paraId="3D727976" w14:textId="4E077DD5" w:rsidR="0091042F" w:rsidRPr="008B13EF" w:rsidRDefault="0006703E" w:rsidP="00B46D58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Код </w:t>
      </w:r>
      <w:r w:rsidR="00417E48">
        <w:rPr>
          <w:rFonts w:ascii="GHEA Grapalat" w:hAnsi="GHEA Grapalat"/>
          <w:i w:val="0"/>
          <w:sz w:val="24"/>
          <w:szCs w:val="24"/>
        </w:rPr>
        <w:t>процедуры</w:t>
      </w:r>
      <w:r w:rsidRPr="004775ED">
        <w:rPr>
          <w:rFonts w:ascii="GHEA Grapalat" w:hAnsi="GHEA Grapalat"/>
          <w:i w:val="0"/>
          <w:sz w:val="24"/>
          <w:szCs w:val="24"/>
        </w:rPr>
        <w:t xml:space="preserve"> </w:t>
      </w:r>
      <w:r w:rsidR="008B13EF">
        <w:rPr>
          <w:rFonts w:ascii="GHEA Grapalat" w:hAnsi="GHEA Grapalat"/>
          <w:i w:val="0"/>
          <w:sz w:val="24"/>
          <w:szCs w:val="24"/>
          <w:lang w:val="en-US"/>
        </w:rPr>
        <w:t>KMAABAT</w:t>
      </w:r>
      <w:r w:rsidR="008B13EF" w:rsidRPr="008B13EF">
        <w:rPr>
          <w:rFonts w:ascii="GHEA Grapalat" w:hAnsi="GHEA Grapalat"/>
          <w:i w:val="0"/>
          <w:sz w:val="24"/>
          <w:szCs w:val="24"/>
        </w:rPr>
        <w:t>6</w:t>
      </w:r>
      <w:r w:rsidR="008B13EF">
        <w:rPr>
          <w:rFonts w:ascii="GHEA Grapalat" w:hAnsi="GHEA Grapalat"/>
          <w:i w:val="0"/>
          <w:sz w:val="24"/>
          <w:szCs w:val="24"/>
          <w:lang w:val="en-US"/>
        </w:rPr>
        <w:t>HD</w:t>
      </w:r>
      <w:r w:rsidR="009829E3">
        <w:rPr>
          <w:rFonts w:ascii="GHEA Grapalat" w:hAnsi="GHEA Grapalat"/>
          <w:i w:val="0"/>
          <w:sz w:val="24"/>
          <w:szCs w:val="24"/>
        </w:rPr>
        <w:t>-</w:t>
      </w:r>
      <w:r w:rsidR="008F06D6" w:rsidRPr="008F06D6">
        <w:rPr>
          <w:rFonts w:ascii="GHEA Grapalat" w:hAnsi="GHEA Grapalat"/>
          <w:i w:val="0"/>
          <w:sz w:val="24"/>
          <w:szCs w:val="24"/>
        </w:rPr>
        <w:t>ГА</w:t>
      </w:r>
      <w:r w:rsidR="009829E3">
        <w:rPr>
          <w:rFonts w:ascii="GHEA Grapalat" w:hAnsi="GHEA Grapalat"/>
          <w:i w:val="0"/>
          <w:sz w:val="24"/>
          <w:szCs w:val="24"/>
        </w:rPr>
        <w:t>-A</w:t>
      </w:r>
      <w:r w:rsidR="00623328" w:rsidRPr="00623328">
        <w:rPr>
          <w:rFonts w:ascii="GHEA Grapalat" w:hAnsi="GHEA Grapalat"/>
          <w:i w:val="0"/>
          <w:sz w:val="24"/>
          <w:szCs w:val="24"/>
        </w:rPr>
        <w:t>ПДЗБ</w:t>
      </w:r>
      <w:r w:rsidR="009829E3">
        <w:rPr>
          <w:rFonts w:ascii="GHEA Grapalat" w:hAnsi="GHEA Grapalat"/>
          <w:i w:val="0"/>
          <w:sz w:val="24"/>
          <w:szCs w:val="24"/>
        </w:rPr>
        <w:t>-25/</w:t>
      </w:r>
      <w:r w:rsidR="008B13EF" w:rsidRPr="008B13EF">
        <w:rPr>
          <w:rFonts w:ascii="GHEA Grapalat" w:hAnsi="GHEA Grapalat"/>
          <w:i w:val="0"/>
          <w:sz w:val="24"/>
          <w:szCs w:val="24"/>
        </w:rPr>
        <w:t>02</w:t>
      </w:r>
    </w:p>
    <w:p w14:paraId="6BAA6953" w14:textId="77777777" w:rsidR="0091042F" w:rsidRPr="009044F1" w:rsidRDefault="0091042F" w:rsidP="00B46D58">
      <w:pPr>
        <w:pStyle w:val="a3"/>
        <w:widowControl w:val="0"/>
        <w:spacing w:after="160" w:line="240" w:lineRule="auto"/>
        <w:rPr>
          <w:rFonts w:ascii="GHEA Grapalat" w:hAnsi="GHEA Grapalat"/>
          <w:i w:val="0"/>
          <w:sz w:val="24"/>
          <w:szCs w:val="24"/>
        </w:rPr>
      </w:pPr>
    </w:p>
    <w:p w14:paraId="03977D9B" w14:textId="480E21D2" w:rsidR="004C77C7" w:rsidRDefault="00642EFE" w:rsidP="004C77C7">
      <w:pPr>
        <w:pStyle w:val="a3"/>
        <w:widowControl w:val="0"/>
        <w:spacing w:line="240" w:lineRule="auto"/>
        <w:ind w:firstLine="709"/>
        <w:jc w:val="left"/>
        <w:rPr>
          <w:rFonts w:ascii="GHEA Grapalat" w:hAnsi="GHEA Grapalat"/>
          <w:i w:val="0"/>
          <w:sz w:val="16"/>
          <w:szCs w:val="16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8B13EF">
        <w:rPr>
          <w:rFonts w:ascii="GHEA Grapalat" w:hAnsi="GHEA Grapalat"/>
          <w:iCs/>
          <w:spacing w:val="6"/>
          <w:lang w:val="hy-AM"/>
        </w:rPr>
        <w:t>«</w:t>
      </w:r>
      <w:r w:rsidR="008B13EF">
        <w:rPr>
          <w:rFonts w:ascii="GHEA Grapalat" w:hAnsi="GHEA Grapalat"/>
          <w:iCs/>
          <w:spacing w:val="6"/>
        </w:rPr>
        <w:t xml:space="preserve">АБОВЯНСКАЯ </w:t>
      </w:r>
      <w:r w:rsidR="008B13EF" w:rsidRPr="0071631F">
        <w:rPr>
          <w:rFonts w:ascii="GHEA Grapalat" w:hAnsi="GHEA Grapalat"/>
          <w:i w:val="0"/>
          <w:iCs/>
          <w:sz w:val="22"/>
          <w:szCs w:val="22"/>
          <w:lang w:val="hy-AM"/>
        </w:rPr>
        <w:t>ОСНОВНАЯ</w:t>
      </w:r>
      <w:r w:rsidR="008B13EF">
        <w:rPr>
          <w:rFonts w:ascii="GHEA Grapalat" w:hAnsi="GHEA Grapalat"/>
          <w:i w:val="0"/>
          <w:iCs/>
          <w:sz w:val="24"/>
          <w:szCs w:val="24"/>
          <w:lang w:val="hy-AM"/>
        </w:rPr>
        <w:t xml:space="preserve"> ШКОЛА </w:t>
      </w:r>
      <w:r w:rsidR="008B13EF" w:rsidRPr="004C77C7">
        <w:rPr>
          <w:rFonts w:ascii="GHEA Grapalat" w:hAnsi="GHEA Grapalat"/>
          <w:i w:val="0"/>
          <w:iCs/>
          <w:sz w:val="24"/>
          <w:szCs w:val="24"/>
          <w:lang w:val="en-US"/>
        </w:rPr>
        <w:t>N</w:t>
      </w:r>
      <w:r w:rsidR="008B13EF">
        <w:rPr>
          <w:rFonts w:ascii="GHEA Grapalat" w:hAnsi="GHEA Grapalat"/>
          <w:i w:val="0"/>
          <w:iCs/>
          <w:sz w:val="24"/>
          <w:szCs w:val="24"/>
        </w:rPr>
        <w:t xml:space="preserve">6 </w:t>
      </w:r>
      <w:r w:rsidR="008B13EF">
        <w:rPr>
          <w:rFonts w:ascii="GHEA Grapalat" w:hAnsi="GHEA Grapalat"/>
          <w:i w:val="0"/>
          <w:iCs/>
          <w:sz w:val="24"/>
          <w:szCs w:val="24"/>
          <w:lang w:val="hy-AM"/>
        </w:rPr>
        <w:t>ИМ</w:t>
      </w:r>
      <w:r w:rsidR="008B13EF">
        <w:rPr>
          <w:rFonts w:ascii="GHEA Grapalat" w:hAnsi="GHEA Grapalat"/>
          <w:i w:val="0"/>
          <w:iCs/>
          <w:sz w:val="24"/>
          <w:szCs w:val="24"/>
        </w:rPr>
        <w:t>.</w:t>
      </w:r>
      <w:r w:rsidR="008B13EF">
        <w:rPr>
          <w:rFonts w:ascii="GHEA Grapalat" w:hAnsi="GHEA Grapalat"/>
          <w:i w:val="0"/>
          <w:iCs/>
          <w:sz w:val="24"/>
          <w:szCs w:val="24"/>
          <w:lang w:val="hy-AM"/>
        </w:rPr>
        <w:t xml:space="preserve"> А.</w:t>
      </w:r>
      <w:r w:rsidR="008B13EF">
        <w:rPr>
          <w:rFonts w:ascii="GHEA Grapalat" w:hAnsi="GHEA Grapalat"/>
          <w:i w:val="0"/>
          <w:iCs/>
          <w:sz w:val="24"/>
          <w:szCs w:val="24"/>
        </w:rPr>
        <w:t xml:space="preserve"> </w:t>
      </w:r>
      <w:r w:rsidR="0071631F" w:rsidRPr="0071631F">
        <w:rPr>
          <w:rFonts w:ascii="GHEA Grapalat" w:hAnsi="GHEA Grapalat"/>
          <w:i w:val="0"/>
          <w:iCs/>
          <w:sz w:val="22"/>
          <w:szCs w:val="22"/>
          <w:lang w:val="hy-AM"/>
        </w:rPr>
        <w:t>ВАНОЯНА</w:t>
      </w:r>
      <w:r w:rsidR="008B13EF">
        <w:rPr>
          <w:rFonts w:ascii="GHEA Grapalat" w:hAnsi="GHEA Grapalat"/>
          <w:i w:val="0"/>
          <w:iCs/>
          <w:sz w:val="32"/>
          <w:szCs w:val="32"/>
        </w:rPr>
        <w:t xml:space="preserve"> </w:t>
      </w:r>
      <w:r w:rsidR="004C77C7">
        <w:rPr>
          <w:rFonts w:ascii="GHEA Grapalat" w:hAnsi="GHEA Grapalat"/>
          <w:i w:val="0"/>
          <w:iCs/>
          <w:lang w:val="hy-AM"/>
        </w:rPr>
        <w:t xml:space="preserve">» </w:t>
      </w:r>
      <w:r w:rsidR="004C77C7">
        <w:rPr>
          <w:rFonts w:ascii="GHEA Grapalat" w:hAnsi="GHEA Grapalat"/>
          <w:i w:val="0"/>
          <w:iCs/>
          <w:sz w:val="22"/>
          <w:szCs w:val="22"/>
          <w:lang w:val="hy-AM"/>
        </w:rPr>
        <w:t>ГНКО</w:t>
      </w:r>
      <w:r w:rsidR="004C77C7">
        <w:rPr>
          <w:rFonts w:ascii="GHEA Grapalat" w:hAnsi="GHEA Grapalat"/>
          <w:i w:val="0"/>
          <w:sz w:val="24"/>
          <w:szCs w:val="24"/>
        </w:rPr>
        <w:t>, находящийся по адресу:</w:t>
      </w:r>
      <w:r w:rsidR="004C77C7">
        <w:rPr>
          <w:rFonts w:ascii="GHEA Grapalat" w:hAnsi="GHEA Grapalat"/>
          <w:i w:val="0"/>
          <w:iCs/>
          <w:sz w:val="24"/>
          <w:szCs w:val="24"/>
        </w:rPr>
        <w:t xml:space="preserve"> РА</w:t>
      </w:r>
      <w:r w:rsidR="004C77C7">
        <w:rPr>
          <w:rFonts w:ascii="GHEA Grapalat" w:hAnsi="GHEA Grapalat"/>
          <w:lang w:val="hy-AM"/>
        </w:rPr>
        <w:t xml:space="preserve"> </w:t>
      </w:r>
      <w:proofErr w:type="spellStart"/>
      <w:r w:rsidR="0071631F">
        <w:rPr>
          <w:rFonts w:ascii="GHEA Grapalat" w:hAnsi="GHEA Grapalat"/>
          <w:i w:val="0"/>
          <w:sz w:val="24"/>
          <w:szCs w:val="24"/>
        </w:rPr>
        <w:t>Котайкск</w:t>
      </w:r>
      <w:r w:rsidR="0071631F" w:rsidRPr="008F06D6">
        <w:rPr>
          <w:rFonts w:ascii="GHEA Grapalat" w:hAnsi="GHEA Grapalat"/>
          <w:i w:val="0"/>
          <w:sz w:val="24"/>
          <w:szCs w:val="24"/>
        </w:rPr>
        <w:t>ая</w:t>
      </w:r>
      <w:proofErr w:type="spellEnd"/>
      <w:r w:rsidR="008F06D6" w:rsidRPr="008F06D6">
        <w:rPr>
          <w:rFonts w:ascii="GHEA Grapalat" w:hAnsi="GHEA Grapalat"/>
          <w:i w:val="0"/>
          <w:sz w:val="24"/>
          <w:szCs w:val="24"/>
        </w:rPr>
        <w:t xml:space="preserve"> </w:t>
      </w:r>
      <w:r w:rsidR="004C77C7">
        <w:rPr>
          <w:rFonts w:ascii="GHEA Grapalat" w:hAnsi="GHEA Grapalat"/>
          <w:i w:val="0"/>
          <w:sz w:val="24"/>
          <w:szCs w:val="24"/>
        </w:rPr>
        <w:t xml:space="preserve"> область, </w:t>
      </w:r>
      <w:r w:rsidR="00185C98">
        <w:rPr>
          <w:rFonts w:ascii="GHEA Grapalat" w:hAnsi="GHEA Grapalat"/>
          <w:i w:val="0"/>
          <w:sz w:val="24"/>
          <w:szCs w:val="24"/>
        </w:rPr>
        <w:t xml:space="preserve">Г. </w:t>
      </w:r>
      <w:r w:rsidR="008F06D6" w:rsidRPr="008F06D6">
        <w:rPr>
          <w:rFonts w:ascii="GHEA Grapalat" w:hAnsi="GHEA Grapalat"/>
          <w:i w:val="0"/>
          <w:sz w:val="24"/>
          <w:szCs w:val="24"/>
        </w:rPr>
        <w:t>Абовян,</w:t>
      </w:r>
      <w:r w:rsidR="00185C98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F06D6" w:rsidRPr="008F06D6">
        <w:rPr>
          <w:rFonts w:ascii="GHEA Grapalat" w:hAnsi="GHEA Grapalat"/>
          <w:i w:val="0"/>
          <w:sz w:val="24"/>
          <w:szCs w:val="24"/>
        </w:rPr>
        <w:t>Сараландж</w:t>
      </w:r>
      <w:proofErr w:type="spellEnd"/>
      <w:r w:rsidR="008F06D6" w:rsidRPr="008F06D6">
        <w:rPr>
          <w:rFonts w:ascii="GHEA Grapalat" w:hAnsi="GHEA Grapalat"/>
          <w:i w:val="0"/>
          <w:sz w:val="24"/>
          <w:szCs w:val="24"/>
        </w:rPr>
        <w:t xml:space="preserve">  1,</w:t>
      </w:r>
      <w:r w:rsidR="004C77C7">
        <w:rPr>
          <w:rFonts w:ascii="GHEA Grapalat" w:hAnsi="GHEA Grapalat"/>
          <w:i w:val="0"/>
          <w:sz w:val="16"/>
          <w:szCs w:val="16"/>
        </w:rPr>
        <w:t xml:space="preserve"> </w:t>
      </w:r>
      <w:r w:rsidR="004C77C7">
        <w:rPr>
          <w:rFonts w:ascii="GHEA Grapalat" w:hAnsi="GHEA Grapalat"/>
          <w:i w:val="0"/>
          <w:sz w:val="24"/>
          <w:szCs w:val="24"/>
        </w:rPr>
        <w:t>объявляет запрос котировки, который проводится одним этапом.</w:t>
      </w:r>
    </w:p>
    <w:p w14:paraId="65BA5EE0" w14:textId="77777777" w:rsidR="00782D60" w:rsidRPr="00782D60" w:rsidRDefault="004C77C7" w:rsidP="004C77C7">
      <w:pPr>
        <w:pStyle w:val="a3"/>
        <w:widowControl w:val="0"/>
        <w:spacing w:line="240" w:lineRule="auto"/>
        <w:ind w:firstLine="709"/>
        <w:jc w:val="left"/>
        <w:rPr>
          <w:rFonts w:ascii="GHEA Grapalat" w:hAnsi="GHEA Grapalat"/>
          <w:i w:val="0"/>
          <w:spacing w:val="6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 </w:t>
      </w:r>
      <w:r w:rsidR="00A20B69" w:rsidRPr="009044F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</w:t>
      </w:r>
      <w:r w:rsidR="0041023E">
        <w:rPr>
          <w:rFonts w:ascii="GHEA Grapalat" w:hAnsi="GHEA Grapalat"/>
          <w:i w:val="0"/>
          <w:sz w:val="24"/>
          <w:szCs w:val="24"/>
        </w:rPr>
        <w:t>настоящей процедуры</w:t>
      </w:r>
      <w:r w:rsidR="00A20B69" w:rsidRPr="009044F1">
        <w:rPr>
          <w:rFonts w:ascii="GHEA Grapalat" w:hAnsi="GHEA Grapalat"/>
          <w:i w:val="0"/>
          <w:sz w:val="24"/>
          <w:szCs w:val="24"/>
        </w:rPr>
        <w:t>, в</w:t>
      </w:r>
      <w:r w:rsidR="00782D60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="00A20B69" w:rsidRPr="00782D60">
        <w:rPr>
          <w:rFonts w:ascii="GHEA Grapalat" w:hAnsi="GHEA Grapalat"/>
          <w:i w:val="0"/>
          <w:spacing w:val="6"/>
          <w:sz w:val="24"/>
          <w:szCs w:val="24"/>
        </w:rPr>
        <w:t>установленном</w:t>
      </w:r>
      <w:r w:rsidR="00782D60" w:rsidRPr="00782D60">
        <w:rPr>
          <w:rFonts w:ascii="Courier New" w:hAnsi="Courier New" w:cs="Courier New"/>
          <w:i w:val="0"/>
          <w:spacing w:val="6"/>
          <w:sz w:val="24"/>
          <w:szCs w:val="24"/>
          <w:lang w:val="en-US"/>
        </w:rPr>
        <w:t> </w:t>
      </w:r>
      <w:r w:rsidR="00A20B69" w:rsidRPr="00782D60">
        <w:rPr>
          <w:rFonts w:ascii="GHEA Grapalat" w:hAnsi="GHEA Grapalat"/>
          <w:i w:val="0"/>
          <w:spacing w:val="6"/>
          <w:sz w:val="24"/>
          <w:szCs w:val="24"/>
        </w:rPr>
        <w:t xml:space="preserve">порядке будет предложено заключить договор на поставку </w:t>
      </w:r>
    </w:p>
    <w:p w14:paraId="39D6A0BA" w14:textId="77777777" w:rsidR="00341A74" w:rsidRPr="003A1EBB" w:rsidRDefault="004C77C7" w:rsidP="00B46D58">
      <w:pPr>
        <w:pStyle w:val="a3"/>
        <w:widowControl w:val="0"/>
        <w:spacing w:line="240" w:lineRule="auto"/>
        <w:ind w:firstLine="0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b/>
          <w:bCs/>
          <w:iCs/>
          <w:highlight w:val="yellow"/>
        </w:rPr>
        <w:t>Пищевых Продуктов</w:t>
      </w:r>
      <w:r>
        <w:rPr>
          <w:rFonts w:ascii="GHEA Grapalat" w:hAnsi="GHEA Grapalat"/>
          <w:iCs/>
          <w:lang w:val="hy-AM"/>
        </w:rPr>
        <w:t xml:space="preserve"> </w:t>
      </w:r>
      <w:r w:rsidR="00782D60">
        <w:rPr>
          <w:rFonts w:ascii="GHEA Grapalat" w:hAnsi="GHEA Grapalat"/>
          <w:i w:val="0"/>
          <w:sz w:val="24"/>
          <w:szCs w:val="24"/>
        </w:rPr>
        <w:t>_ (далее — договор).</w:t>
      </w:r>
    </w:p>
    <w:p w14:paraId="79E0C1E1" w14:textId="77777777" w:rsidR="00311076" w:rsidRPr="003A1EBB" w:rsidRDefault="00782D60" w:rsidP="00B46D58">
      <w:pPr>
        <w:pStyle w:val="a3"/>
        <w:widowControl w:val="0"/>
        <w:spacing w:after="160" w:line="240" w:lineRule="auto"/>
        <w:ind w:left="2835" w:firstLine="0"/>
        <w:rPr>
          <w:rFonts w:ascii="GHEA Grapalat" w:hAnsi="GHEA Grapalat"/>
          <w:i w:val="0"/>
          <w:sz w:val="16"/>
          <w:szCs w:val="16"/>
        </w:rPr>
      </w:pPr>
      <w:r w:rsidRPr="00782D60">
        <w:rPr>
          <w:rFonts w:ascii="GHEA Grapalat" w:hAnsi="GHEA Grapalat"/>
          <w:i w:val="0"/>
          <w:sz w:val="16"/>
          <w:szCs w:val="16"/>
        </w:rPr>
        <w:t>Н</w:t>
      </w:r>
      <w:r w:rsidR="00642EFE" w:rsidRPr="00782D60">
        <w:rPr>
          <w:rFonts w:ascii="GHEA Grapalat" w:hAnsi="GHEA Grapalat"/>
          <w:i w:val="0"/>
          <w:sz w:val="16"/>
          <w:szCs w:val="16"/>
        </w:rPr>
        <w:t>аименование</w:t>
      </w:r>
      <w:r w:rsidRPr="003A1EBB">
        <w:rPr>
          <w:rFonts w:ascii="GHEA Grapalat" w:hAnsi="GHEA Grapalat"/>
          <w:i w:val="0"/>
          <w:sz w:val="16"/>
          <w:szCs w:val="16"/>
        </w:rPr>
        <w:t xml:space="preserve"> </w:t>
      </w:r>
      <w:r w:rsidRPr="00782D60">
        <w:rPr>
          <w:rFonts w:ascii="GHEA Grapalat" w:hAnsi="GHEA Grapalat"/>
          <w:i w:val="0"/>
          <w:sz w:val="16"/>
          <w:szCs w:val="16"/>
        </w:rPr>
        <w:t>товара</w:t>
      </w:r>
    </w:p>
    <w:p w14:paraId="3E7ACB6D" w14:textId="77777777" w:rsidR="00357D48" w:rsidRPr="009044F1" w:rsidRDefault="00A20B69" w:rsidP="00B46D58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0C6BA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="00F95E94" w:rsidRPr="009044F1">
        <w:rPr>
          <w:rFonts w:ascii="GHEA Grapalat" w:hAnsi="GHEA Grapalat"/>
          <w:i w:val="0"/>
          <w:sz w:val="24"/>
          <w:szCs w:val="24"/>
        </w:rPr>
        <w:t>настояще</w:t>
      </w:r>
      <w:r w:rsidR="00F95E94">
        <w:rPr>
          <w:rFonts w:ascii="GHEA Grapalat" w:hAnsi="GHEA Grapalat"/>
          <w:i w:val="0"/>
          <w:sz w:val="24"/>
          <w:szCs w:val="24"/>
        </w:rPr>
        <w:t>й</w:t>
      </w:r>
      <w:r w:rsidR="00F95E94" w:rsidRPr="009044F1">
        <w:rPr>
          <w:rFonts w:ascii="GHEA Grapalat" w:hAnsi="GHEA Grapalat"/>
          <w:i w:val="0"/>
          <w:sz w:val="24"/>
          <w:szCs w:val="24"/>
        </w:rPr>
        <w:t xml:space="preserve"> </w:t>
      </w:r>
      <w:r w:rsidR="00F95E94">
        <w:rPr>
          <w:rFonts w:ascii="GHEA Grapalat" w:hAnsi="GHEA Grapalat"/>
          <w:i w:val="0"/>
          <w:sz w:val="24"/>
          <w:szCs w:val="24"/>
        </w:rPr>
        <w:t>процедуре</w:t>
      </w:r>
      <w:r w:rsidRPr="009044F1">
        <w:rPr>
          <w:rFonts w:ascii="GHEA Grapalat" w:hAnsi="GHEA Grapalat"/>
          <w:i w:val="0"/>
          <w:sz w:val="24"/>
          <w:szCs w:val="24"/>
        </w:rPr>
        <w:t>.</w:t>
      </w:r>
    </w:p>
    <w:p w14:paraId="7BFD8C2D" w14:textId="578B49B6" w:rsidR="00D77AD7" w:rsidRDefault="00052084" w:rsidP="00D77AD7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0811C1">
        <w:rPr>
          <w:rFonts w:ascii="GHEA Grapalat" w:hAnsi="GHEA Grapalat"/>
          <w:i w:val="0"/>
          <w:sz w:val="24"/>
          <w:szCs w:val="24"/>
        </w:rPr>
        <w:t xml:space="preserve">Условия </w:t>
      </w:r>
      <w:r w:rsidR="00677658" w:rsidRPr="000811C1">
        <w:rPr>
          <w:rFonts w:ascii="GHEA Grapalat" w:hAnsi="GHEA Grapalat"/>
          <w:i w:val="0"/>
          <w:sz w:val="24"/>
          <w:szCs w:val="24"/>
        </w:rPr>
        <w:t xml:space="preserve">предъявляемые </w:t>
      </w:r>
      <w:r w:rsidR="00FD0B1A" w:rsidRPr="000811C1">
        <w:rPr>
          <w:rFonts w:ascii="GHEA Grapalat" w:hAnsi="GHEA Grapalat"/>
          <w:i w:val="0"/>
          <w:sz w:val="24"/>
          <w:szCs w:val="24"/>
        </w:rPr>
        <w:t xml:space="preserve">к </w:t>
      </w:r>
      <w:r w:rsidR="00677658" w:rsidRPr="000811C1">
        <w:rPr>
          <w:rFonts w:ascii="GHEA Grapalat" w:hAnsi="GHEA Grapalat"/>
          <w:i w:val="0"/>
          <w:sz w:val="24"/>
          <w:szCs w:val="24"/>
        </w:rPr>
        <w:t xml:space="preserve">лицам, не имеющим права на участие в </w:t>
      </w:r>
      <w:r w:rsidRPr="000811C1">
        <w:rPr>
          <w:rFonts w:ascii="GHEA Grapalat" w:hAnsi="GHEA Grapalat"/>
          <w:i w:val="0"/>
          <w:sz w:val="24"/>
          <w:szCs w:val="24"/>
        </w:rPr>
        <w:t xml:space="preserve"> </w:t>
      </w:r>
      <w:proofErr w:type="gramStart"/>
      <w:r w:rsidRPr="000811C1">
        <w:rPr>
          <w:rFonts w:ascii="GHEA Grapalat" w:hAnsi="GHEA Grapalat"/>
          <w:i w:val="0"/>
          <w:sz w:val="24"/>
          <w:szCs w:val="24"/>
        </w:rPr>
        <w:t>да</w:t>
      </w:r>
      <w:r w:rsidR="009A6CE1" w:rsidRPr="009A6CE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Pr="000811C1">
        <w:rPr>
          <w:rFonts w:ascii="GHEA Grapalat" w:hAnsi="GHEA Grapalat"/>
          <w:i w:val="0"/>
          <w:sz w:val="24"/>
          <w:szCs w:val="24"/>
        </w:rPr>
        <w:t>нной</w:t>
      </w:r>
      <w:proofErr w:type="spellEnd"/>
      <w:proofErr w:type="gramEnd"/>
      <w:r w:rsidRPr="000811C1">
        <w:rPr>
          <w:rFonts w:ascii="GHEA Grapalat" w:hAnsi="GHEA Grapalat"/>
          <w:i w:val="0"/>
          <w:sz w:val="24"/>
          <w:szCs w:val="24"/>
        </w:rPr>
        <w:t xml:space="preserve"> </w:t>
      </w:r>
      <w:r w:rsidR="00D77AD7">
        <w:rPr>
          <w:rFonts w:ascii="GHEA Grapalat" w:hAnsi="GHEA Grapalat"/>
          <w:i w:val="0"/>
          <w:sz w:val="24"/>
          <w:szCs w:val="24"/>
        </w:rPr>
        <w:t xml:space="preserve">Условия предъявляемые к лицам, не имеющим права на участие в  данной процедуре, а также участникам, установлены приглашением на настоящую процедуру. </w:t>
      </w:r>
    </w:p>
    <w:p w14:paraId="48F7A44A" w14:textId="77777777" w:rsidR="00D77AD7" w:rsidRDefault="00D77AD7" w:rsidP="00D77AD7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Отобранный участник определяется из числа участников, подавших заявки, оцененные удовлетворительно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14:paraId="7D4EA43C" w14:textId="77777777" w:rsidR="00D77AD7" w:rsidRDefault="00D77AD7" w:rsidP="00D77AD7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pacing w:val="-6"/>
          <w:sz w:val="24"/>
          <w:szCs w:val="24"/>
        </w:rPr>
      </w:pPr>
      <w:r>
        <w:rPr>
          <w:rFonts w:ascii="GHEA Grapalat" w:hAnsi="GHEA Grapalat"/>
          <w:i w:val="0"/>
          <w:spacing w:val="-6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>
        <w:rPr>
          <w:rFonts w:ascii="Courier New" w:hAnsi="Courier New" w:cs="Courier New"/>
          <w:i w:val="0"/>
          <w:spacing w:val="-6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-6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14:paraId="6B89C2DE" w14:textId="1A485F9F" w:rsidR="003F6ED1" w:rsidRPr="000F11E5" w:rsidRDefault="003F6ED1" w:rsidP="00D77AD7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pacing w:val="6"/>
          <w:sz w:val="24"/>
          <w:szCs w:val="24"/>
        </w:rPr>
      </w:pPr>
      <w:r w:rsidRPr="000F11E5">
        <w:rPr>
          <w:rFonts w:ascii="GHEA Grapalat" w:hAnsi="GHEA Grapalat"/>
          <w:i w:val="0"/>
          <w:sz w:val="24"/>
          <w:szCs w:val="24"/>
        </w:rPr>
        <w:t xml:space="preserve">Заявки на </w:t>
      </w:r>
      <w:proofErr w:type="spellStart"/>
      <w:proofErr w:type="gramStart"/>
      <w:r>
        <w:rPr>
          <w:rFonts w:ascii="GHEA Grapalat" w:hAnsi="GHEA Grapalat"/>
          <w:i w:val="0"/>
          <w:sz w:val="24"/>
          <w:szCs w:val="24"/>
        </w:rPr>
        <w:t>на</w:t>
      </w:r>
      <w:proofErr w:type="spellEnd"/>
      <w:proofErr w:type="gramEnd"/>
      <w:r>
        <w:rPr>
          <w:rFonts w:ascii="GHEA Grapalat" w:hAnsi="GHEA Grapalat"/>
          <w:i w:val="0"/>
          <w:sz w:val="24"/>
          <w:szCs w:val="24"/>
        </w:rPr>
        <w:t xml:space="preserve"> открытый конкурс</w:t>
      </w:r>
      <w:r w:rsidRPr="000F11E5">
        <w:rPr>
          <w:rFonts w:ascii="GHEA Grapalat" w:hAnsi="GHEA Grapalat"/>
          <w:i w:val="0"/>
          <w:sz w:val="24"/>
          <w:szCs w:val="24"/>
        </w:rPr>
        <w:t xml:space="preserve"> необходимо подавать по адресу</w:t>
      </w:r>
      <w:r w:rsidRPr="000F11E5">
        <w:rPr>
          <w:rFonts w:ascii="GHEA Grapalat" w:hAnsi="GHEA Grapalat"/>
          <w:i w:val="0"/>
          <w:spacing w:val="6"/>
          <w:sz w:val="24"/>
          <w:szCs w:val="24"/>
        </w:rPr>
        <w:t xml:space="preserve"> </w:t>
      </w:r>
      <w:r w:rsidR="00623328" w:rsidRPr="00623328">
        <w:rPr>
          <w:rFonts w:ascii="GHEA Grapalat" w:hAnsi="GHEA Grapalat" w:cs="Sylfaen"/>
          <w:i w:val="0"/>
          <w:sz w:val="22"/>
          <w:szCs w:val="24"/>
          <w:lang w:val="af-ZA" w:eastAsia="en-US" w:bidi="ar-SA"/>
        </w:rPr>
        <w:t>РА,г. Абовян,</w:t>
      </w:r>
      <w:bookmarkStart w:id="1" w:name="_Hlk199969904"/>
      <w:r w:rsidR="00623328" w:rsidRPr="00623328">
        <w:rPr>
          <w:rFonts w:ascii="GHEA Grapalat" w:hAnsi="GHEA Grapalat" w:cs="Sylfaen"/>
          <w:i w:val="0"/>
          <w:sz w:val="22"/>
          <w:szCs w:val="24"/>
          <w:lang w:val="af-ZA" w:eastAsia="en-US" w:bidi="ar-SA"/>
        </w:rPr>
        <w:t>&lt;&lt;Основн</w:t>
      </w:r>
      <w:proofErr w:type="spellStart"/>
      <w:r w:rsidR="0071631F" w:rsidRPr="008F06D6">
        <w:rPr>
          <w:rFonts w:ascii="GHEA Grapalat" w:hAnsi="GHEA Grapalat"/>
          <w:i w:val="0"/>
          <w:sz w:val="24"/>
          <w:szCs w:val="24"/>
        </w:rPr>
        <w:t>ая</w:t>
      </w:r>
      <w:proofErr w:type="spellEnd"/>
      <w:r w:rsidR="00623328" w:rsidRPr="00623328">
        <w:rPr>
          <w:rFonts w:ascii="GHEA Grapalat" w:hAnsi="GHEA Grapalat" w:cs="Sylfaen"/>
          <w:i w:val="0"/>
          <w:sz w:val="22"/>
          <w:szCs w:val="24"/>
          <w:lang w:val="af-ZA" w:eastAsia="en-US" w:bidi="ar-SA"/>
        </w:rPr>
        <w:t xml:space="preserve"> школа номер 6, имени Артур Ванояна</w:t>
      </w:r>
      <w:bookmarkEnd w:id="1"/>
      <w:r w:rsidR="00623328" w:rsidRPr="00623328">
        <w:rPr>
          <w:rFonts w:ascii="GHEA Grapalat" w:hAnsi="GHEA Grapalat" w:cs="Sylfaen"/>
          <w:i w:val="0"/>
          <w:sz w:val="22"/>
          <w:szCs w:val="24"/>
          <w:lang w:val="af-ZA" w:eastAsia="en-US" w:bidi="ar-SA"/>
        </w:rPr>
        <w:t>&gt;&gt;</w:t>
      </w:r>
    </w:p>
    <w:p w14:paraId="1F05BA0F" w14:textId="4F4D90BE" w:rsidR="003F6ED1" w:rsidRPr="000F11E5" w:rsidRDefault="00185C98" w:rsidP="004C77C7">
      <w:pPr>
        <w:pStyle w:val="a3"/>
        <w:widowControl w:val="0"/>
        <w:spacing w:line="240" w:lineRule="auto"/>
        <w:ind w:firstLine="0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lastRenderedPageBreak/>
        <w:t xml:space="preserve">Г. </w:t>
      </w:r>
      <w:r w:rsidR="008F06D6" w:rsidRPr="008F06D6">
        <w:rPr>
          <w:rFonts w:ascii="GHEA Grapalat" w:hAnsi="GHEA Grapalat"/>
          <w:i w:val="0"/>
          <w:sz w:val="24"/>
          <w:szCs w:val="24"/>
        </w:rPr>
        <w:t>Абовян,</w:t>
      </w:r>
      <w:r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F06D6" w:rsidRPr="008F06D6">
        <w:rPr>
          <w:rFonts w:ascii="GHEA Grapalat" w:hAnsi="GHEA Grapalat"/>
          <w:i w:val="0"/>
          <w:sz w:val="24"/>
          <w:szCs w:val="24"/>
        </w:rPr>
        <w:t>Сараландз</w:t>
      </w:r>
      <w:proofErr w:type="spellEnd"/>
      <w:r w:rsidR="008F06D6" w:rsidRPr="008F06D6">
        <w:rPr>
          <w:rFonts w:ascii="GHEA Grapalat" w:hAnsi="GHEA Grapalat"/>
          <w:i w:val="0"/>
          <w:sz w:val="24"/>
          <w:szCs w:val="24"/>
        </w:rPr>
        <w:t xml:space="preserve"> 1</w:t>
      </w:r>
      <w:r w:rsidR="00C82B6D">
        <w:rPr>
          <w:rFonts w:ascii="GHEA Grapalat" w:hAnsi="GHEA Grapalat"/>
          <w:i w:val="0"/>
          <w:sz w:val="24"/>
          <w:szCs w:val="24"/>
        </w:rPr>
        <w:t xml:space="preserve">, </w:t>
      </w:r>
      <w:r w:rsidR="003F6ED1" w:rsidRPr="000F0CA8">
        <w:rPr>
          <w:rFonts w:ascii="GHEA Grapalat" w:hAnsi="GHEA Grapalat"/>
          <w:i w:val="0"/>
          <w:sz w:val="24"/>
          <w:szCs w:val="24"/>
        </w:rPr>
        <w:t xml:space="preserve"> до </w:t>
      </w:r>
      <w:r w:rsidR="00235E0B">
        <w:rPr>
          <w:rFonts w:ascii="GHEA Grapalat" w:hAnsi="GHEA Grapalat"/>
          <w:i w:val="0"/>
          <w:sz w:val="24"/>
          <w:szCs w:val="24"/>
          <w:lang w:val="hy-AM"/>
        </w:rPr>
        <w:t>13։00</w:t>
      </w:r>
      <w:r w:rsidR="000A2D07" w:rsidRPr="000A2D07">
        <w:rPr>
          <w:rFonts w:ascii="GHEA Grapalat" w:hAnsi="GHEA Grapalat"/>
          <w:i w:val="0"/>
          <w:sz w:val="24"/>
          <w:szCs w:val="24"/>
        </w:rPr>
        <w:t xml:space="preserve"> </w:t>
      </w:r>
      <w:r w:rsidR="003F6ED1" w:rsidRPr="000F0CA8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8F06D6" w:rsidRPr="008F06D6">
        <w:rPr>
          <w:rFonts w:ascii="GHEA Grapalat" w:hAnsi="GHEA Grapalat"/>
          <w:i w:val="0"/>
          <w:sz w:val="24"/>
          <w:szCs w:val="24"/>
        </w:rPr>
        <w:t xml:space="preserve">            </w:t>
      </w:r>
      <w:r w:rsidR="00E4354F">
        <w:rPr>
          <w:rFonts w:ascii="GHEA Grapalat" w:hAnsi="GHEA Grapalat"/>
          <w:i w:val="0"/>
          <w:sz w:val="24"/>
          <w:szCs w:val="24"/>
          <w:lang w:val="hy-AM"/>
        </w:rPr>
        <w:t>7</w:t>
      </w:r>
      <w:r w:rsidR="003F6ED1" w:rsidRPr="000F0CA8">
        <w:rPr>
          <w:rFonts w:ascii="GHEA Grapalat" w:hAnsi="GHEA Grapalat"/>
          <w:i w:val="0"/>
          <w:sz w:val="24"/>
          <w:szCs w:val="24"/>
        </w:rPr>
        <w:t>-го дня со дня опубликования настоящего объявления. Кроме армянского языка заявки могут быть поданы также на английском или русско</w:t>
      </w:r>
      <w:r w:rsidR="003F6ED1">
        <w:rPr>
          <w:rFonts w:ascii="GHEA Grapalat" w:hAnsi="GHEA Grapalat"/>
          <w:i w:val="0"/>
          <w:sz w:val="24"/>
          <w:szCs w:val="24"/>
        </w:rPr>
        <w:t>м языке.</w:t>
      </w:r>
    </w:p>
    <w:p w14:paraId="39BF8B38" w14:textId="60FC2D89" w:rsidR="003F6ED1" w:rsidRPr="000F11E5" w:rsidRDefault="003F6ED1" w:rsidP="001516B2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0F0CA8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 </w:t>
      </w:r>
      <w:proofErr w:type="spellStart"/>
      <w:r w:rsidR="00185C98">
        <w:rPr>
          <w:rFonts w:ascii="GHEA Grapalat" w:hAnsi="GHEA Grapalat"/>
          <w:i w:val="0"/>
          <w:iCs/>
          <w:sz w:val="24"/>
          <w:szCs w:val="24"/>
        </w:rPr>
        <w:t>Г.</w:t>
      </w:r>
      <w:r w:rsidR="008F06D6" w:rsidRPr="008F06D6">
        <w:rPr>
          <w:rFonts w:ascii="GHEA Grapalat" w:hAnsi="GHEA Grapalat"/>
          <w:i w:val="0"/>
          <w:iCs/>
          <w:sz w:val="24"/>
          <w:szCs w:val="24"/>
        </w:rPr>
        <w:t>Абовян</w:t>
      </w:r>
      <w:proofErr w:type="gramStart"/>
      <w:r w:rsidR="008F06D6" w:rsidRPr="008F06D6">
        <w:rPr>
          <w:rFonts w:ascii="GHEA Grapalat" w:hAnsi="GHEA Grapalat"/>
          <w:i w:val="0"/>
          <w:iCs/>
          <w:sz w:val="24"/>
          <w:szCs w:val="24"/>
        </w:rPr>
        <w:t>,С</w:t>
      </w:r>
      <w:proofErr w:type="gramEnd"/>
      <w:r w:rsidR="008F06D6" w:rsidRPr="008F06D6">
        <w:rPr>
          <w:rFonts w:ascii="GHEA Grapalat" w:hAnsi="GHEA Grapalat"/>
          <w:i w:val="0"/>
          <w:iCs/>
          <w:sz w:val="24"/>
          <w:szCs w:val="24"/>
        </w:rPr>
        <w:t>араландз</w:t>
      </w:r>
      <w:proofErr w:type="spellEnd"/>
      <w:r w:rsidR="008F06D6" w:rsidRPr="008F06D6">
        <w:rPr>
          <w:rFonts w:ascii="GHEA Grapalat" w:hAnsi="GHEA Grapalat"/>
          <w:i w:val="0"/>
          <w:iCs/>
          <w:sz w:val="24"/>
          <w:szCs w:val="24"/>
        </w:rPr>
        <w:t xml:space="preserve"> 1</w:t>
      </w:r>
      <w:r w:rsidR="00C82B6D">
        <w:rPr>
          <w:rFonts w:ascii="GHEA Grapalat" w:hAnsi="GHEA Grapalat"/>
          <w:i w:val="0"/>
          <w:iCs/>
          <w:sz w:val="24"/>
          <w:szCs w:val="24"/>
        </w:rPr>
        <w:t xml:space="preserve">, </w:t>
      </w:r>
      <w:r w:rsidR="001206DC" w:rsidRPr="001206DC">
        <w:rPr>
          <w:rFonts w:ascii="GHEA Grapalat" w:hAnsi="GHEA Grapalat"/>
          <w:i w:val="0"/>
          <w:iCs/>
          <w:sz w:val="24"/>
          <w:szCs w:val="24"/>
        </w:rPr>
        <w:t xml:space="preserve"> </w:t>
      </w:r>
      <w:r w:rsidR="00235E0B">
        <w:rPr>
          <w:rFonts w:ascii="GHEA Grapalat" w:hAnsi="GHEA Grapalat"/>
          <w:i w:val="0"/>
          <w:iCs/>
          <w:sz w:val="24"/>
          <w:szCs w:val="24"/>
          <w:u w:val="single"/>
          <w:lang w:val="hy-AM"/>
        </w:rPr>
        <w:t>13։00</w:t>
      </w:r>
      <w:r w:rsidR="004030EC">
        <w:rPr>
          <w:rFonts w:ascii="GHEA Grapalat" w:hAnsi="GHEA Grapalat"/>
          <w:i w:val="0"/>
          <w:iCs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часов "</w:t>
      </w:r>
      <w:r w:rsidR="008F06D6" w:rsidRPr="00C461C8">
        <w:rPr>
          <w:rFonts w:ascii="GHEA Grapalat" w:hAnsi="GHEA Grapalat"/>
          <w:i w:val="0"/>
          <w:sz w:val="24"/>
          <w:szCs w:val="24"/>
        </w:rPr>
        <w:t xml:space="preserve">       </w:t>
      </w:r>
      <w:r w:rsidR="00A90A12">
        <w:rPr>
          <w:rFonts w:ascii="GHEA Grapalat" w:hAnsi="GHEA Grapalat"/>
          <w:i w:val="0"/>
          <w:sz w:val="24"/>
          <w:szCs w:val="24"/>
          <w:lang w:val="hy-AM"/>
        </w:rPr>
        <w:t>17</w:t>
      </w:r>
      <w:r w:rsidR="008F06D6" w:rsidRPr="00C461C8">
        <w:rPr>
          <w:rFonts w:ascii="GHEA Grapalat" w:hAnsi="GHEA Grapalat"/>
          <w:i w:val="0"/>
          <w:sz w:val="24"/>
          <w:szCs w:val="24"/>
        </w:rPr>
        <w:t xml:space="preserve">     </w:t>
      </w:r>
      <w:r>
        <w:rPr>
          <w:rFonts w:ascii="GHEA Grapalat" w:hAnsi="GHEA Grapalat"/>
          <w:i w:val="0"/>
          <w:sz w:val="24"/>
          <w:szCs w:val="24"/>
        </w:rPr>
        <w:t>" "</w:t>
      </w:r>
      <w:r w:rsidR="0071631F">
        <w:rPr>
          <w:rFonts w:ascii="GHEA Grapalat" w:hAnsi="GHEA Grapalat"/>
          <w:i w:val="0"/>
          <w:sz w:val="24"/>
          <w:szCs w:val="24"/>
        </w:rPr>
        <w:t xml:space="preserve">   </w:t>
      </w:r>
      <w:r w:rsidR="00A90A12">
        <w:rPr>
          <w:rFonts w:ascii="GHEA Grapalat" w:hAnsi="GHEA Grapalat"/>
          <w:i w:val="0"/>
          <w:sz w:val="24"/>
          <w:szCs w:val="24"/>
          <w:lang w:val="hy-AM"/>
        </w:rPr>
        <w:t>12</w:t>
      </w:r>
      <w:bookmarkStart w:id="2" w:name="_GoBack"/>
      <w:bookmarkEnd w:id="2"/>
      <w:r w:rsidR="0071631F">
        <w:rPr>
          <w:rFonts w:ascii="GHEA Grapalat" w:hAnsi="GHEA Grapalat"/>
          <w:i w:val="0"/>
          <w:sz w:val="24"/>
          <w:szCs w:val="24"/>
        </w:rPr>
        <w:t xml:space="preserve">  </w:t>
      </w:r>
      <w:r>
        <w:rPr>
          <w:rFonts w:ascii="GHEA Grapalat" w:hAnsi="GHEA Grapalat"/>
          <w:i w:val="0"/>
          <w:sz w:val="24"/>
          <w:szCs w:val="24"/>
        </w:rPr>
        <w:t>" "</w:t>
      </w:r>
      <w:r w:rsidR="001F1C65">
        <w:rPr>
          <w:rFonts w:ascii="GHEA Grapalat" w:hAnsi="GHEA Grapalat"/>
          <w:i w:val="0"/>
          <w:sz w:val="24"/>
          <w:szCs w:val="24"/>
          <w:lang w:val="hy-AM"/>
        </w:rPr>
        <w:t>2025</w:t>
      </w:r>
      <w:r w:rsidR="008F06D6" w:rsidRPr="00C461C8">
        <w:rPr>
          <w:rFonts w:ascii="GHEA Grapalat" w:hAnsi="GHEA Grapalat"/>
          <w:i w:val="0"/>
          <w:sz w:val="24"/>
          <w:szCs w:val="24"/>
        </w:rPr>
        <w:t>г</w:t>
      </w:r>
      <w:r>
        <w:rPr>
          <w:rFonts w:ascii="GHEA Grapalat" w:hAnsi="GHEA Grapalat"/>
          <w:i w:val="0"/>
          <w:sz w:val="24"/>
          <w:szCs w:val="24"/>
        </w:rPr>
        <w:t>".</w:t>
      </w:r>
    </w:p>
    <w:p w14:paraId="044CBEE9" w14:textId="77777777" w:rsidR="002C09AA" w:rsidRPr="001B32D9" w:rsidRDefault="002C09AA" w:rsidP="002C09AA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130CD2">
        <w:rPr>
          <w:rFonts w:ascii="GHEA Grapalat" w:hAnsi="GHEA Grapalat"/>
          <w:i w:val="0"/>
          <w:sz w:val="24"/>
          <w:szCs w:val="24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14:paraId="0F44A2C6" w14:textId="77777777" w:rsidR="00BE1C5E" w:rsidRPr="003A1EBB" w:rsidRDefault="00754697" w:rsidP="00B46D58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>Для получения дополнительной информации, связанной с настоящим</w:t>
      </w:r>
      <w:r w:rsidR="00D5443D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9044F1">
        <w:rPr>
          <w:rFonts w:ascii="GHEA Grapalat" w:hAnsi="GHEA Grapalat"/>
          <w:i w:val="0"/>
          <w:sz w:val="24"/>
          <w:szCs w:val="24"/>
        </w:rPr>
        <w:t>объявлением, можете обратиться к секретарю Оценочной комисси</w:t>
      </w:r>
      <w:r w:rsidRPr="00D3423E">
        <w:rPr>
          <w:rFonts w:ascii="GHEA Grapalat" w:hAnsi="GHEA Grapalat"/>
          <w:i w:val="0"/>
          <w:sz w:val="24"/>
          <w:szCs w:val="24"/>
        </w:rPr>
        <w:t>и</w:t>
      </w:r>
      <w:r w:rsidR="00BE1C5E" w:rsidRPr="003A1EBB">
        <w:rPr>
          <w:rFonts w:ascii="GHEA Grapalat" w:hAnsi="GHEA Grapalat"/>
          <w:i w:val="0"/>
          <w:sz w:val="24"/>
          <w:szCs w:val="24"/>
        </w:rPr>
        <w:t xml:space="preserve"> </w:t>
      </w:r>
    </w:p>
    <w:p w14:paraId="57254D43" w14:textId="36962CF1" w:rsidR="00E4354F" w:rsidRDefault="00267D88" w:rsidP="00E4354F">
      <w:pPr>
        <w:pStyle w:val="a3"/>
        <w:widowControl w:val="0"/>
        <w:spacing w:line="240" w:lineRule="auto"/>
        <w:ind w:firstLine="0"/>
        <w:rPr>
          <w:rFonts w:ascii="GHEA Grapalat" w:hAnsi="GHEA Grapalat"/>
          <w:i w:val="0"/>
          <w:iCs/>
          <w:sz w:val="32"/>
          <w:szCs w:val="32"/>
        </w:rPr>
      </w:pPr>
      <w:proofErr w:type="spellStart"/>
      <w:r>
        <w:rPr>
          <w:rFonts w:ascii="GHEA Grapalat" w:hAnsi="GHEA Grapalat"/>
          <w:i w:val="0"/>
          <w:iCs/>
          <w:sz w:val="24"/>
          <w:szCs w:val="24"/>
        </w:rPr>
        <w:t>Г</w:t>
      </w:r>
      <w:r w:rsidRPr="000F0CA8">
        <w:rPr>
          <w:rFonts w:ascii="GHEA Grapalat" w:hAnsi="GHEA Grapalat"/>
          <w:i w:val="0"/>
          <w:sz w:val="24"/>
          <w:szCs w:val="24"/>
        </w:rPr>
        <w:t>а</w:t>
      </w:r>
      <w:r w:rsidR="006A6913" w:rsidRPr="006A6913">
        <w:rPr>
          <w:rFonts w:ascii="GHEA Grapalat" w:hAnsi="GHEA Grapalat"/>
          <w:i w:val="0"/>
          <w:iCs/>
          <w:sz w:val="24"/>
          <w:szCs w:val="24"/>
        </w:rPr>
        <w:t>ян</w:t>
      </w:r>
      <w:r w:rsidRPr="000F0CA8">
        <w:rPr>
          <w:rFonts w:ascii="GHEA Grapalat" w:hAnsi="GHEA Grapalat"/>
          <w:i w:val="0"/>
          <w:sz w:val="24"/>
          <w:szCs w:val="24"/>
        </w:rPr>
        <w:t>е</w:t>
      </w:r>
      <w:proofErr w:type="spellEnd"/>
      <w:r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i w:val="0"/>
          <w:sz w:val="24"/>
          <w:szCs w:val="24"/>
        </w:rPr>
        <w:t>X</w:t>
      </w:r>
      <w:r w:rsidRPr="000F0CA8">
        <w:rPr>
          <w:rFonts w:ascii="GHEA Grapalat" w:hAnsi="GHEA Grapalat"/>
          <w:i w:val="0"/>
          <w:sz w:val="24"/>
          <w:szCs w:val="24"/>
        </w:rPr>
        <w:t>а</w:t>
      </w:r>
      <w:r w:rsidRPr="00E4354F">
        <w:rPr>
          <w:rFonts w:ascii="GHEA Grapalat" w:hAnsi="GHEA Grapalat"/>
          <w:i w:val="0"/>
          <w:iCs/>
          <w:sz w:val="24"/>
          <w:szCs w:val="24"/>
        </w:rPr>
        <w:t>ч</w:t>
      </w:r>
      <w:r w:rsidRPr="000F0CA8">
        <w:rPr>
          <w:rFonts w:ascii="GHEA Grapalat" w:hAnsi="GHEA Grapalat"/>
          <w:i w:val="0"/>
          <w:sz w:val="24"/>
          <w:szCs w:val="24"/>
        </w:rPr>
        <w:t>а</w:t>
      </w:r>
      <w:r>
        <w:rPr>
          <w:rFonts w:ascii="GHEA Grapalat" w:hAnsi="GHEA Grapalat"/>
          <w:i w:val="0"/>
          <w:sz w:val="24"/>
          <w:szCs w:val="24"/>
        </w:rPr>
        <w:t>тря</w:t>
      </w:r>
      <w:r w:rsidRPr="006A6913">
        <w:rPr>
          <w:rFonts w:ascii="GHEA Grapalat" w:hAnsi="GHEA Grapalat"/>
          <w:i w:val="0"/>
          <w:iCs/>
          <w:sz w:val="24"/>
          <w:szCs w:val="24"/>
        </w:rPr>
        <w:t>н</w:t>
      </w:r>
      <w:proofErr w:type="spellEnd"/>
      <w:r w:rsidR="00E4354F">
        <w:rPr>
          <w:rFonts w:ascii="GHEA Grapalat" w:hAnsi="GHEA Grapalat"/>
          <w:i w:val="0"/>
          <w:iCs/>
          <w:sz w:val="24"/>
          <w:szCs w:val="24"/>
        </w:rPr>
        <w:t xml:space="preserve"> </w:t>
      </w:r>
    </w:p>
    <w:p w14:paraId="4D11DA2E" w14:textId="389E224C" w:rsidR="00E4354F" w:rsidRPr="006A6913" w:rsidRDefault="00E4354F" w:rsidP="00E4354F">
      <w:pPr>
        <w:pStyle w:val="a3"/>
        <w:widowControl w:val="0"/>
        <w:spacing w:after="160" w:line="240" w:lineRule="auto"/>
        <w:ind w:left="1701" w:firstLine="0"/>
        <w:jc w:val="left"/>
        <w:rPr>
          <w:rFonts w:ascii="GHEA Grapalat" w:hAnsi="GHEA Grapalat"/>
          <w:i w:val="0"/>
          <w:sz w:val="24"/>
          <w:szCs w:val="24"/>
          <w:u w:val="single"/>
        </w:rPr>
      </w:pPr>
      <w:r>
        <w:rPr>
          <w:rFonts w:ascii="GHEA Grapalat" w:hAnsi="GHEA Grapalat"/>
          <w:i w:val="0"/>
          <w:sz w:val="24"/>
          <w:szCs w:val="24"/>
        </w:rPr>
        <w:t xml:space="preserve">Телефон </w:t>
      </w:r>
      <w:r>
        <w:rPr>
          <w:rFonts w:ascii="GHEA Grapalat" w:hAnsi="GHEA Grapalat"/>
          <w:i w:val="0"/>
          <w:iCs/>
          <w:lang w:val="hy-AM"/>
        </w:rPr>
        <w:t xml:space="preserve">+374 </w:t>
      </w:r>
      <w:r w:rsidR="00CD75F4">
        <w:rPr>
          <w:rFonts w:ascii="GHEA Grapalat" w:hAnsi="GHEA Grapalat"/>
          <w:i w:val="0"/>
          <w:iCs/>
        </w:rPr>
        <w:t>93 92 38 39</w:t>
      </w:r>
    </w:p>
    <w:p w14:paraId="40EC048E" w14:textId="05E9C514" w:rsidR="00E4354F" w:rsidRPr="006A6913" w:rsidRDefault="00E4354F" w:rsidP="00E4354F">
      <w:pPr>
        <w:pStyle w:val="a3"/>
        <w:widowControl w:val="0"/>
        <w:spacing w:after="160" w:line="240" w:lineRule="auto"/>
        <w:ind w:left="1701" w:firstLine="0"/>
        <w:jc w:val="left"/>
        <w:rPr>
          <w:rFonts w:ascii="GHEA Grapalat" w:hAnsi="GHEA Grapalat"/>
          <w:i w:val="0"/>
          <w:iCs/>
          <w:sz w:val="24"/>
          <w:szCs w:val="24"/>
          <w:u w:val="single"/>
          <w:lang w:val="af-ZA"/>
        </w:rPr>
      </w:pPr>
      <w:r>
        <w:rPr>
          <w:rFonts w:ascii="GHEA Grapalat" w:hAnsi="GHEA Grapalat"/>
          <w:i w:val="0"/>
          <w:sz w:val="24"/>
          <w:szCs w:val="24"/>
        </w:rPr>
        <w:t xml:space="preserve">Электронная почта </w:t>
      </w:r>
      <w:r w:rsidR="0074016A" w:rsidRPr="00593591">
        <w:rPr>
          <w:rFonts w:ascii="GHEA Grapalat" w:hAnsi="GHEA Grapalat"/>
          <w:i w:val="0"/>
          <w:u w:val="single"/>
          <w:lang w:val="af-ZA"/>
        </w:rPr>
        <w:t>gayane.xachatryan1962@gmail.com</w:t>
      </w:r>
    </w:p>
    <w:p w14:paraId="3977A05D" w14:textId="7C69D6E5" w:rsidR="00915A97" w:rsidRPr="00E4354F" w:rsidRDefault="00E4354F" w:rsidP="00E4354F">
      <w:pPr>
        <w:pStyle w:val="a3"/>
        <w:widowControl w:val="0"/>
        <w:spacing w:after="160" w:line="240" w:lineRule="auto"/>
        <w:rPr>
          <w:rFonts w:ascii="GHEA Grapalat" w:hAnsi="GHEA Grapalat"/>
          <w:i w:val="0"/>
          <w:iCs/>
          <w:sz w:val="16"/>
          <w:szCs w:val="16"/>
        </w:rPr>
      </w:pPr>
      <w:r w:rsidRPr="00E4354F">
        <w:rPr>
          <w:rFonts w:ascii="GHEA Grapalat" w:hAnsi="GHEA Grapalat"/>
          <w:i w:val="0"/>
          <w:iCs/>
          <w:sz w:val="24"/>
          <w:szCs w:val="24"/>
        </w:rPr>
        <w:t xml:space="preserve">Заказчик </w:t>
      </w:r>
      <w:r w:rsidRPr="00E4354F">
        <w:rPr>
          <w:rFonts w:ascii="GHEA Grapalat" w:hAnsi="GHEA Grapalat"/>
          <w:i w:val="0"/>
          <w:iCs/>
          <w:spacing w:val="6"/>
          <w:sz w:val="24"/>
          <w:szCs w:val="24"/>
          <w:lang w:val="hy-AM"/>
        </w:rPr>
        <w:t>«</w:t>
      </w:r>
      <w:r w:rsidR="00267D88">
        <w:rPr>
          <w:rFonts w:ascii="GHEA Grapalat" w:hAnsi="GHEA Grapalat"/>
          <w:iCs/>
          <w:spacing w:val="6"/>
        </w:rPr>
        <w:t xml:space="preserve">АБОВЯНСКАЯ </w:t>
      </w:r>
      <w:r w:rsidR="00267D88" w:rsidRPr="0071631F">
        <w:rPr>
          <w:rFonts w:ascii="GHEA Grapalat" w:hAnsi="GHEA Grapalat"/>
          <w:i w:val="0"/>
          <w:iCs/>
          <w:sz w:val="22"/>
          <w:szCs w:val="22"/>
          <w:lang w:val="hy-AM"/>
        </w:rPr>
        <w:t>ОСНОВНАЯ</w:t>
      </w:r>
      <w:r w:rsidR="00267D88">
        <w:rPr>
          <w:rFonts w:ascii="GHEA Grapalat" w:hAnsi="GHEA Grapalat"/>
          <w:i w:val="0"/>
          <w:iCs/>
          <w:sz w:val="24"/>
          <w:szCs w:val="24"/>
          <w:lang w:val="hy-AM"/>
        </w:rPr>
        <w:t xml:space="preserve"> ШКОЛА </w:t>
      </w:r>
      <w:r w:rsidR="00267D88" w:rsidRPr="004C77C7">
        <w:rPr>
          <w:rFonts w:ascii="GHEA Grapalat" w:hAnsi="GHEA Grapalat"/>
          <w:i w:val="0"/>
          <w:iCs/>
          <w:sz w:val="24"/>
          <w:szCs w:val="24"/>
          <w:lang w:val="en-US"/>
        </w:rPr>
        <w:t>N</w:t>
      </w:r>
      <w:r w:rsidR="00267D88">
        <w:rPr>
          <w:rFonts w:ascii="GHEA Grapalat" w:hAnsi="GHEA Grapalat"/>
          <w:i w:val="0"/>
          <w:iCs/>
          <w:sz w:val="24"/>
          <w:szCs w:val="24"/>
        </w:rPr>
        <w:t xml:space="preserve">6 </w:t>
      </w:r>
      <w:r w:rsidR="00267D88">
        <w:rPr>
          <w:rFonts w:ascii="GHEA Grapalat" w:hAnsi="GHEA Grapalat"/>
          <w:i w:val="0"/>
          <w:iCs/>
          <w:sz w:val="24"/>
          <w:szCs w:val="24"/>
          <w:lang w:val="hy-AM"/>
        </w:rPr>
        <w:t>ИМ</w:t>
      </w:r>
      <w:r w:rsidR="00267D88">
        <w:rPr>
          <w:rFonts w:ascii="GHEA Grapalat" w:hAnsi="GHEA Grapalat"/>
          <w:i w:val="0"/>
          <w:iCs/>
          <w:sz w:val="24"/>
          <w:szCs w:val="24"/>
        </w:rPr>
        <w:t>.</w:t>
      </w:r>
      <w:r w:rsidR="00267D88">
        <w:rPr>
          <w:rFonts w:ascii="GHEA Grapalat" w:hAnsi="GHEA Grapalat"/>
          <w:i w:val="0"/>
          <w:iCs/>
          <w:sz w:val="24"/>
          <w:szCs w:val="24"/>
          <w:lang w:val="hy-AM"/>
        </w:rPr>
        <w:t xml:space="preserve"> А.</w:t>
      </w:r>
      <w:r w:rsidR="00267D88">
        <w:rPr>
          <w:rFonts w:ascii="GHEA Grapalat" w:hAnsi="GHEA Grapalat"/>
          <w:i w:val="0"/>
          <w:iCs/>
          <w:sz w:val="24"/>
          <w:szCs w:val="24"/>
        </w:rPr>
        <w:t xml:space="preserve"> </w:t>
      </w:r>
      <w:r w:rsidR="00267D88" w:rsidRPr="0071631F">
        <w:rPr>
          <w:rFonts w:ascii="GHEA Grapalat" w:hAnsi="GHEA Grapalat"/>
          <w:i w:val="0"/>
          <w:iCs/>
          <w:sz w:val="22"/>
          <w:szCs w:val="22"/>
          <w:lang w:val="hy-AM"/>
        </w:rPr>
        <w:t>ВАНОЯНА</w:t>
      </w:r>
      <w:r w:rsidRPr="00E4354F">
        <w:rPr>
          <w:rFonts w:ascii="GHEA Grapalat" w:hAnsi="GHEA Grapalat"/>
          <w:i w:val="0"/>
          <w:iCs/>
          <w:sz w:val="24"/>
          <w:szCs w:val="24"/>
          <w:lang w:val="hy-AM"/>
        </w:rPr>
        <w:t>»</w:t>
      </w:r>
      <w:proofErr w:type="gramStart"/>
      <w:r w:rsidRPr="00E4354F">
        <w:rPr>
          <w:rFonts w:ascii="GHEA Grapalat" w:hAnsi="GHEA Grapalat"/>
          <w:i w:val="0"/>
          <w:iCs/>
          <w:sz w:val="24"/>
          <w:szCs w:val="24"/>
          <w:lang w:val="hy-AM"/>
        </w:rPr>
        <w:t xml:space="preserve"> ,</w:t>
      </w:r>
      <w:proofErr w:type="gramEnd"/>
      <w:r w:rsidRPr="00E4354F">
        <w:rPr>
          <w:rFonts w:ascii="GHEA Grapalat" w:hAnsi="GHEA Grapalat"/>
          <w:i w:val="0"/>
          <w:iCs/>
          <w:sz w:val="24"/>
          <w:szCs w:val="24"/>
          <w:lang w:val="hy-AM"/>
        </w:rPr>
        <w:t xml:space="preserve"> ГНКО</w:t>
      </w:r>
      <w:r w:rsidRPr="00E4354F">
        <w:rPr>
          <w:rFonts w:ascii="GHEA Grapalat" w:hAnsi="GHEA Grapalat" w:cs="Sylfaen"/>
          <w:b/>
          <w:i w:val="0"/>
          <w:iCs/>
          <w:sz w:val="24"/>
          <w:szCs w:val="24"/>
        </w:rPr>
        <w:t xml:space="preserve"> </w:t>
      </w:r>
      <w:r w:rsidR="00915A97" w:rsidRPr="00E4354F">
        <w:rPr>
          <w:rFonts w:ascii="GHEA Grapalat" w:hAnsi="GHEA Grapalat" w:cs="Sylfaen"/>
          <w:b/>
          <w:i w:val="0"/>
          <w:iCs/>
        </w:rPr>
        <w:br w:type="page"/>
      </w:r>
    </w:p>
    <w:sectPr w:rsidR="00915A97" w:rsidRPr="00E4354F" w:rsidSect="006A6913">
      <w:footnotePr>
        <w:pos w:val="beneathText"/>
      </w:footnotePr>
      <w:pgSz w:w="11906" w:h="16838" w:code="9"/>
      <w:pgMar w:top="993" w:right="1418" w:bottom="1418" w:left="1418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3AFF3" w14:textId="77777777" w:rsidR="007A5F8A" w:rsidRDefault="007A5F8A">
      <w:r>
        <w:separator/>
      </w:r>
    </w:p>
  </w:endnote>
  <w:endnote w:type="continuationSeparator" w:id="0">
    <w:p w14:paraId="00B138C4" w14:textId="77777777" w:rsidR="007A5F8A" w:rsidRDefault="007A5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0E6EA" w14:textId="77777777" w:rsidR="007A5F8A" w:rsidRDefault="007A5F8A">
      <w:r>
        <w:separator/>
      </w:r>
    </w:p>
  </w:footnote>
  <w:footnote w:type="continuationSeparator" w:id="0">
    <w:p w14:paraId="30D76176" w14:textId="77777777" w:rsidR="007A5F8A" w:rsidRDefault="007A5F8A">
      <w:r>
        <w:continuationSeparator/>
      </w:r>
    </w:p>
  </w:footnote>
  <w:footnote w:id="1">
    <w:p w14:paraId="29140464" w14:textId="77777777" w:rsidR="00D74569" w:rsidRPr="00ED3BA4" w:rsidRDefault="00D74569" w:rsidP="007A5F50">
      <w:pPr>
        <w:pStyle w:val="af2"/>
        <w:jc w:val="both"/>
        <w:rPr>
          <w:rFonts w:asciiTheme="minorHAnsi" w:hAnsiTheme="minorHAnsi"/>
          <w:i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191371E"/>
    <w:multiLevelType w:val="hybridMultilevel"/>
    <w:tmpl w:val="DF30F356"/>
    <w:lvl w:ilvl="0" w:tplc="CF34A5D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10"/>
  </w:num>
  <w:num w:numId="3">
    <w:abstractNumId w:val="19"/>
  </w:num>
  <w:num w:numId="4">
    <w:abstractNumId w:val="15"/>
  </w:num>
  <w:num w:numId="5">
    <w:abstractNumId w:val="24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5"/>
  </w:num>
  <w:num w:numId="11">
    <w:abstractNumId w:val="8"/>
  </w:num>
  <w:num w:numId="12">
    <w:abstractNumId w:val="28"/>
  </w:num>
  <w:num w:numId="13">
    <w:abstractNumId w:val="26"/>
  </w:num>
  <w:num w:numId="14">
    <w:abstractNumId w:val="12"/>
  </w:num>
  <w:num w:numId="15">
    <w:abstractNumId w:val="27"/>
  </w:num>
  <w:num w:numId="16">
    <w:abstractNumId w:val="14"/>
  </w:num>
  <w:num w:numId="17">
    <w:abstractNumId w:val="6"/>
  </w:num>
  <w:num w:numId="18">
    <w:abstractNumId w:val="1"/>
  </w:num>
  <w:num w:numId="19">
    <w:abstractNumId w:val="16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18"/>
  </w:num>
  <w:num w:numId="25">
    <w:abstractNumId w:val="11"/>
  </w:num>
  <w:num w:numId="26">
    <w:abstractNumId w:val="4"/>
  </w:num>
  <w:num w:numId="27">
    <w:abstractNumId w:val="3"/>
  </w:num>
  <w:num w:numId="28">
    <w:abstractNumId w:val="0"/>
  </w:num>
  <w:num w:numId="29">
    <w:abstractNumId w:val="9"/>
  </w:num>
  <w:num w:numId="30">
    <w:abstractNumId w:val="25"/>
  </w:num>
  <w:num w:numId="31">
    <w:abstractNumId w:val="22"/>
  </w:num>
  <w:num w:numId="32">
    <w:abstractNumId w:val="23"/>
  </w:num>
  <w:num w:numId="33">
    <w:abstractNumId w:val="13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KA">
    <w15:presenceInfo w15:providerId="None" w15:userId="V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0BA6"/>
    <w:rsid w:val="000013D6"/>
    <w:rsid w:val="000016BB"/>
    <w:rsid w:val="00002530"/>
    <w:rsid w:val="00002C23"/>
    <w:rsid w:val="00002EBE"/>
    <w:rsid w:val="000031E3"/>
    <w:rsid w:val="000033BC"/>
    <w:rsid w:val="000035D7"/>
    <w:rsid w:val="00003DF0"/>
    <w:rsid w:val="000058CF"/>
    <w:rsid w:val="00005D30"/>
    <w:rsid w:val="0000622A"/>
    <w:rsid w:val="000076A1"/>
    <w:rsid w:val="0000776B"/>
    <w:rsid w:val="000078A8"/>
    <w:rsid w:val="00010ECA"/>
    <w:rsid w:val="00011099"/>
    <w:rsid w:val="00011CB9"/>
    <w:rsid w:val="00012347"/>
    <w:rsid w:val="00012E2C"/>
    <w:rsid w:val="00013093"/>
    <w:rsid w:val="000132F3"/>
    <w:rsid w:val="00013C24"/>
    <w:rsid w:val="00016653"/>
    <w:rsid w:val="00016DFB"/>
    <w:rsid w:val="00017484"/>
    <w:rsid w:val="000209D3"/>
    <w:rsid w:val="00020B2E"/>
    <w:rsid w:val="00020C83"/>
    <w:rsid w:val="00021C2E"/>
    <w:rsid w:val="000228A9"/>
    <w:rsid w:val="00023384"/>
    <w:rsid w:val="000238FE"/>
    <w:rsid w:val="00023F8F"/>
    <w:rsid w:val="000241CA"/>
    <w:rsid w:val="000246E6"/>
    <w:rsid w:val="00024FA3"/>
    <w:rsid w:val="00025353"/>
    <w:rsid w:val="00025A85"/>
    <w:rsid w:val="00026351"/>
    <w:rsid w:val="00027166"/>
    <w:rsid w:val="0002741C"/>
    <w:rsid w:val="000275BF"/>
    <w:rsid w:val="00030D40"/>
    <w:rsid w:val="000312D9"/>
    <w:rsid w:val="000313A6"/>
    <w:rsid w:val="000316DF"/>
    <w:rsid w:val="00032D7E"/>
    <w:rsid w:val="000330A3"/>
    <w:rsid w:val="00033946"/>
    <w:rsid w:val="00033B20"/>
    <w:rsid w:val="00033F41"/>
    <w:rsid w:val="00034CED"/>
    <w:rsid w:val="00037DDE"/>
    <w:rsid w:val="000408D8"/>
    <w:rsid w:val="00040F6C"/>
    <w:rsid w:val="000413D9"/>
    <w:rsid w:val="000424BA"/>
    <w:rsid w:val="00042BD4"/>
    <w:rsid w:val="00043225"/>
    <w:rsid w:val="0004377F"/>
    <w:rsid w:val="0004387F"/>
    <w:rsid w:val="00045968"/>
    <w:rsid w:val="000467EC"/>
    <w:rsid w:val="00046BAC"/>
    <w:rsid w:val="000473EF"/>
    <w:rsid w:val="00051490"/>
    <w:rsid w:val="00051B7F"/>
    <w:rsid w:val="00052084"/>
    <w:rsid w:val="00053001"/>
    <w:rsid w:val="000537FF"/>
    <w:rsid w:val="00053BFB"/>
    <w:rsid w:val="000540F1"/>
    <w:rsid w:val="00054C62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2B9"/>
    <w:rsid w:val="0006220B"/>
    <w:rsid w:val="0006311D"/>
    <w:rsid w:val="00063AEF"/>
    <w:rsid w:val="00065C3B"/>
    <w:rsid w:val="00066F4D"/>
    <w:rsid w:val="0006703E"/>
    <w:rsid w:val="00070184"/>
    <w:rsid w:val="000702A0"/>
    <w:rsid w:val="000704B9"/>
    <w:rsid w:val="00070D78"/>
    <w:rsid w:val="00070DBB"/>
    <w:rsid w:val="00071119"/>
    <w:rsid w:val="00071450"/>
    <w:rsid w:val="00071C65"/>
    <w:rsid w:val="00071D1C"/>
    <w:rsid w:val="00072BC8"/>
    <w:rsid w:val="00073430"/>
    <w:rsid w:val="000735B0"/>
    <w:rsid w:val="00073A04"/>
    <w:rsid w:val="00073A09"/>
    <w:rsid w:val="00074CC1"/>
    <w:rsid w:val="00075997"/>
    <w:rsid w:val="000763E5"/>
    <w:rsid w:val="00077062"/>
    <w:rsid w:val="00077BB9"/>
    <w:rsid w:val="00080C4E"/>
    <w:rsid w:val="00080E73"/>
    <w:rsid w:val="000811C1"/>
    <w:rsid w:val="000822C1"/>
    <w:rsid w:val="00082ADC"/>
    <w:rsid w:val="00082DE0"/>
    <w:rsid w:val="00083558"/>
    <w:rsid w:val="000845F6"/>
    <w:rsid w:val="00084B51"/>
    <w:rsid w:val="00085931"/>
    <w:rsid w:val="00087372"/>
    <w:rsid w:val="000878DB"/>
    <w:rsid w:val="00087A30"/>
    <w:rsid w:val="00090699"/>
    <w:rsid w:val="000911CA"/>
    <w:rsid w:val="0009191C"/>
    <w:rsid w:val="00091C48"/>
    <w:rsid w:val="00092D0A"/>
    <w:rsid w:val="0009380C"/>
    <w:rsid w:val="0009449B"/>
    <w:rsid w:val="000946A3"/>
    <w:rsid w:val="00094F5C"/>
    <w:rsid w:val="00095885"/>
    <w:rsid w:val="00095DC2"/>
    <w:rsid w:val="00095EB1"/>
    <w:rsid w:val="000964F1"/>
    <w:rsid w:val="00096865"/>
    <w:rsid w:val="00096B2C"/>
    <w:rsid w:val="0009758F"/>
    <w:rsid w:val="00097DE8"/>
    <w:rsid w:val="000A0D6B"/>
    <w:rsid w:val="000A15F9"/>
    <w:rsid w:val="000A1DB5"/>
    <w:rsid w:val="000A214C"/>
    <w:rsid w:val="000A2D07"/>
    <w:rsid w:val="000A323C"/>
    <w:rsid w:val="000A37CE"/>
    <w:rsid w:val="000A4A55"/>
    <w:rsid w:val="000A4FC5"/>
    <w:rsid w:val="000A5316"/>
    <w:rsid w:val="000A5B16"/>
    <w:rsid w:val="000A6B75"/>
    <w:rsid w:val="000A72AD"/>
    <w:rsid w:val="000A7528"/>
    <w:rsid w:val="000B033F"/>
    <w:rsid w:val="000B0B17"/>
    <w:rsid w:val="000B259E"/>
    <w:rsid w:val="000B269D"/>
    <w:rsid w:val="000B2CFA"/>
    <w:rsid w:val="000B33B2"/>
    <w:rsid w:val="000B3864"/>
    <w:rsid w:val="000B5664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24B"/>
    <w:rsid w:val="000C36C6"/>
    <w:rsid w:val="000C3F69"/>
    <w:rsid w:val="000C5529"/>
    <w:rsid w:val="000C5A09"/>
    <w:rsid w:val="000C6BA1"/>
    <w:rsid w:val="000C6E1C"/>
    <w:rsid w:val="000C6F81"/>
    <w:rsid w:val="000D07E4"/>
    <w:rsid w:val="000D10F1"/>
    <w:rsid w:val="000D13A5"/>
    <w:rsid w:val="000D16B6"/>
    <w:rsid w:val="000D1BED"/>
    <w:rsid w:val="000D2527"/>
    <w:rsid w:val="000D2D8A"/>
    <w:rsid w:val="000D3188"/>
    <w:rsid w:val="000D34C8"/>
    <w:rsid w:val="000D3B6D"/>
    <w:rsid w:val="000D3BE0"/>
    <w:rsid w:val="000D4471"/>
    <w:rsid w:val="000D47BE"/>
    <w:rsid w:val="000D48B6"/>
    <w:rsid w:val="000D4D0B"/>
    <w:rsid w:val="000D5766"/>
    <w:rsid w:val="000D590A"/>
    <w:rsid w:val="000D6018"/>
    <w:rsid w:val="000D6187"/>
    <w:rsid w:val="000D6A89"/>
    <w:rsid w:val="000D6C21"/>
    <w:rsid w:val="000D701E"/>
    <w:rsid w:val="000D7190"/>
    <w:rsid w:val="000D77C1"/>
    <w:rsid w:val="000E13F8"/>
    <w:rsid w:val="000E1C31"/>
    <w:rsid w:val="000E2427"/>
    <w:rsid w:val="000E267C"/>
    <w:rsid w:val="000E308B"/>
    <w:rsid w:val="000E394A"/>
    <w:rsid w:val="000E3D1E"/>
    <w:rsid w:val="000E3F9A"/>
    <w:rsid w:val="000E4039"/>
    <w:rsid w:val="000E426E"/>
    <w:rsid w:val="000E4C35"/>
    <w:rsid w:val="000E53B7"/>
    <w:rsid w:val="000E5659"/>
    <w:rsid w:val="000E5A91"/>
    <w:rsid w:val="000E5C19"/>
    <w:rsid w:val="000E624C"/>
    <w:rsid w:val="000E7612"/>
    <w:rsid w:val="000E79BD"/>
    <w:rsid w:val="000F109E"/>
    <w:rsid w:val="000F2653"/>
    <w:rsid w:val="000F31EB"/>
    <w:rsid w:val="000F332D"/>
    <w:rsid w:val="000F338E"/>
    <w:rsid w:val="000F35AE"/>
    <w:rsid w:val="000F3939"/>
    <w:rsid w:val="000F3B31"/>
    <w:rsid w:val="000F3D76"/>
    <w:rsid w:val="000F4220"/>
    <w:rsid w:val="000F494F"/>
    <w:rsid w:val="000F4B86"/>
    <w:rsid w:val="000F4D7B"/>
    <w:rsid w:val="000F5032"/>
    <w:rsid w:val="000F5900"/>
    <w:rsid w:val="000F60F8"/>
    <w:rsid w:val="000F6C24"/>
    <w:rsid w:val="000F7026"/>
    <w:rsid w:val="000F7AE0"/>
    <w:rsid w:val="0010050E"/>
    <w:rsid w:val="001005B0"/>
    <w:rsid w:val="00100C10"/>
    <w:rsid w:val="001017E8"/>
    <w:rsid w:val="00101C9A"/>
    <w:rsid w:val="00101F06"/>
    <w:rsid w:val="0010213D"/>
    <w:rsid w:val="0010323D"/>
    <w:rsid w:val="00103763"/>
    <w:rsid w:val="00104861"/>
    <w:rsid w:val="00106365"/>
    <w:rsid w:val="00106D44"/>
    <w:rsid w:val="00106DEE"/>
    <w:rsid w:val="001075CA"/>
    <w:rsid w:val="00110534"/>
    <w:rsid w:val="00110D13"/>
    <w:rsid w:val="00111FFB"/>
    <w:rsid w:val="0011340E"/>
    <w:rsid w:val="00113F0D"/>
    <w:rsid w:val="0011423D"/>
    <w:rsid w:val="00115905"/>
    <w:rsid w:val="001159FA"/>
    <w:rsid w:val="0011611E"/>
    <w:rsid w:val="00117020"/>
    <w:rsid w:val="00117833"/>
    <w:rsid w:val="00117964"/>
    <w:rsid w:val="00117DAA"/>
    <w:rsid w:val="001206DC"/>
    <w:rsid w:val="001222D3"/>
    <w:rsid w:val="00122FC9"/>
    <w:rsid w:val="00123294"/>
    <w:rsid w:val="001235E7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2600"/>
    <w:rsid w:val="00132FA8"/>
    <w:rsid w:val="00132FDD"/>
    <w:rsid w:val="00133A5A"/>
    <w:rsid w:val="00133CE4"/>
    <w:rsid w:val="00133E7C"/>
    <w:rsid w:val="00133ED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2496"/>
    <w:rsid w:val="001439BD"/>
    <w:rsid w:val="00143BD7"/>
    <w:rsid w:val="00143E8C"/>
    <w:rsid w:val="0014472E"/>
    <w:rsid w:val="00144E38"/>
    <w:rsid w:val="00144F73"/>
    <w:rsid w:val="001458D6"/>
    <w:rsid w:val="00145CC3"/>
    <w:rsid w:val="00146685"/>
    <w:rsid w:val="00146FC5"/>
    <w:rsid w:val="00147CD0"/>
    <w:rsid w:val="00147F14"/>
    <w:rsid w:val="001514D1"/>
    <w:rsid w:val="001515DE"/>
    <w:rsid w:val="001516B2"/>
    <w:rsid w:val="001522CE"/>
    <w:rsid w:val="00152564"/>
    <w:rsid w:val="00152788"/>
    <w:rsid w:val="00153A85"/>
    <w:rsid w:val="00153B9F"/>
    <w:rsid w:val="00153C87"/>
    <w:rsid w:val="00155805"/>
    <w:rsid w:val="0015583C"/>
    <w:rsid w:val="0015589E"/>
    <w:rsid w:val="00155C35"/>
    <w:rsid w:val="001561A5"/>
    <w:rsid w:val="001578A1"/>
    <w:rsid w:val="001578D4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9C8"/>
    <w:rsid w:val="00164B91"/>
    <w:rsid w:val="00164BBC"/>
    <w:rsid w:val="0016519F"/>
    <w:rsid w:val="001679A6"/>
    <w:rsid w:val="00171E80"/>
    <w:rsid w:val="001723D6"/>
    <w:rsid w:val="001724D7"/>
    <w:rsid w:val="00172B98"/>
    <w:rsid w:val="00172BC4"/>
    <w:rsid w:val="001732FB"/>
    <w:rsid w:val="00173318"/>
    <w:rsid w:val="001738A8"/>
    <w:rsid w:val="00174DAB"/>
    <w:rsid w:val="00174FE1"/>
    <w:rsid w:val="00175F8F"/>
    <w:rsid w:val="00175FDC"/>
    <w:rsid w:val="001762F4"/>
    <w:rsid w:val="001763F5"/>
    <w:rsid w:val="00176A38"/>
    <w:rsid w:val="00176A92"/>
    <w:rsid w:val="001770E8"/>
    <w:rsid w:val="00177A5C"/>
    <w:rsid w:val="00177CB4"/>
    <w:rsid w:val="00177D71"/>
    <w:rsid w:val="00180134"/>
    <w:rsid w:val="00180D64"/>
    <w:rsid w:val="00180EB9"/>
    <w:rsid w:val="00180EE9"/>
    <w:rsid w:val="00181C60"/>
    <w:rsid w:val="00181F0F"/>
    <w:rsid w:val="00181F75"/>
    <w:rsid w:val="00182C2E"/>
    <w:rsid w:val="00183004"/>
    <w:rsid w:val="0018301A"/>
    <w:rsid w:val="001831C4"/>
    <w:rsid w:val="00183DD8"/>
    <w:rsid w:val="00183FEA"/>
    <w:rsid w:val="00184D18"/>
    <w:rsid w:val="00184F17"/>
    <w:rsid w:val="00185684"/>
    <w:rsid w:val="0018591C"/>
    <w:rsid w:val="00185C98"/>
    <w:rsid w:val="00185DF9"/>
    <w:rsid w:val="00186559"/>
    <w:rsid w:val="001878F0"/>
    <w:rsid w:val="00190792"/>
    <w:rsid w:val="00191085"/>
    <w:rsid w:val="00191D27"/>
    <w:rsid w:val="00191D5F"/>
    <w:rsid w:val="001925CB"/>
    <w:rsid w:val="00192606"/>
    <w:rsid w:val="001926B2"/>
    <w:rsid w:val="00192A1C"/>
    <w:rsid w:val="001932A7"/>
    <w:rsid w:val="00193871"/>
    <w:rsid w:val="00194598"/>
    <w:rsid w:val="001957D1"/>
    <w:rsid w:val="00195F24"/>
    <w:rsid w:val="00196487"/>
    <w:rsid w:val="00196F14"/>
    <w:rsid w:val="001A070B"/>
    <w:rsid w:val="001A0A3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C67"/>
    <w:rsid w:val="001B1FC4"/>
    <w:rsid w:val="001B32D9"/>
    <w:rsid w:val="001B37D2"/>
    <w:rsid w:val="001B45A9"/>
    <w:rsid w:val="001B478E"/>
    <w:rsid w:val="001B59E9"/>
    <w:rsid w:val="001B6FCF"/>
    <w:rsid w:val="001C07C6"/>
    <w:rsid w:val="001C0849"/>
    <w:rsid w:val="001C1570"/>
    <w:rsid w:val="001C278A"/>
    <w:rsid w:val="001C3D83"/>
    <w:rsid w:val="001C3F6C"/>
    <w:rsid w:val="001C6688"/>
    <w:rsid w:val="001C7110"/>
    <w:rsid w:val="001C76F7"/>
    <w:rsid w:val="001D0249"/>
    <w:rsid w:val="001D129F"/>
    <w:rsid w:val="001D1D00"/>
    <w:rsid w:val="001D209D"/>
    <w:rsid w:val="001D21E5"/>
    <w:rsid w:val="001D2D62"/>
    <w:rsid w:val="001D49E4"/>
    <w:rsid w:val="001D5785"/>
    <w:rsid w:val="001D5FF7"/>
    <w:rsid w:val="001D6531"/>
    <w:rsid w:val="001D7228"/>
    <w:rsid w:val="001D74FA"/>
    <w:rsid w:val="001D78C5"/>
    <w:rsid w:val="001E0216"/>
    <w:rsid w:val="001E06D6"/>
    <w:rsid w:val="001E0BC2"/>
    <w:rsid w:val="001E1D4C"/>
    <w:rsid w:val="001E2794"/>
    <w:rsid w:val="001E2814"/>
    <w:rsid w:val="001E3D3F"/>
    <w:rsid w:val="001E402A"/>
    <w:rsid w:val="001E4776"/>
    <w:rsid w:val="001E47D5"/>
    <w:rsid w:val="001E48BA"/>
    <w:rsid w:val="001E4A24"/>
    <w:rsid w:val="001E5412"/>
    <w:rsid w:val="001E55B2"/>
    <w:rsid w:val="001E5866"/>
    <w:rsid w:val="001E6506"/>
    <w:rsid w:val="001E7733"/>
    <w:rsid w:val="001E7BA9"/>
    <w:rsid w:val="001F0335"/>
    <w:rsid w:val="001F0371"/>
    <w:rsid w:val="001F0B18"/>
    <w:rsid w:val="001F0DAB"/>
    <w:rsid w:val="001F0F81"/>
    <w:rsid w:val="001F1C65"/>
    <w:rsid w:val="001F1DF0"/>
    <w:rsid w:val="001F1DF7"/>
    <w:rsid w:val="001F2926"/>
    <w:rsid w:val="001F3237"/>
    <w:rsid w:val="001F3278"/>
    <w:rsid w:val="001F386B"/>
    <w:rsid w:val="001F5834"/>
    <w:rsid w:val="001F5FDE"/>
    <w:rsid w:val="001F6578"/>
    <w:rsid w:val="001F760C"/>
    <w:rsid w:val="001F7821"/>
    <w:rsid w:val="002004DB"/>
    <w:rsid w:val="00200932"/>
    <w:rsid w:val="002017CB"/>
    <w:rsid w:val="00201DA0"/>
    <w:rsid w:val="00201F2E"/>
    <w:rsid w:val="00202F4D"/>
    <w:rsid w:val="002032CE"/>
    <w:rsid w:val="00203917"/>
    <w:rsid w:val="00204267"/>
    <w:rsid w:val="002046BF"/>
    <w:rsid w:val="00204B03"/>
    <w:rsid w:val="00204E53"/>
    <w:rsid w:val="00204EEA"/>
    <w:rsid w:val="00205689"/>
    <w:rsid w:val="002069C9"/>
    <w:rsid w:val="00206AF8"/>
    <w:rsid w:val="0020701A"/>
    <w:rsid w:val="00207490"/>
    <w:rsid w:val="002100B3"/>
    <w:rsid w:val="002101F2"/>
    <w:rsid w:val="00210F0C"/>
    <w:rsid w:val="00211425"/>
    <w:rsid w:val="002137E6"/>
    <w:rsid w:val="00213830"/>
    <w:rsid w:val="00213EB8"/>
    <w:rsid w:val="00214462"/>
    <w:rsid w:val="0021589C"/>
    <w:rsid w:val="002164B3"/>
    <w:rsid w:val="002166CE"/>
    <w:rsid w:val="00217344"/>
    <w:rsid w:val="00217710"/>
    <w:rsid w:val="00220ACB"/>
    <w:rsid w:val="00220C7C"/>
    <w:rsid w:val="002218FE"/>
    <w:rsid w:val="00221C7B"/>
    <w:rsid w:val="0022247D"/>
    <w:rsid w:val="002227A9"/>
    <w:rsid w:val="00222CDB"/>
    <w:rsid w:val="002240AB"/>
    <w:rsid w:val="002250D8"/>
    <w:rsid w:val="0022515E"/>
    <w:rsid w:val="002252CD"/>
    <w:rsid w:val="00226412"/>
    <w:rsid w:val="00226DBB"/>
    <w:rsid w:val="002273AD"/>
    <w:rsid w:val="0022770A"/>
    <w:rsid w:val="00227C9F"/>
    <w:rsid w:val="00230B12"/>
    <w:rsid w:val="00230C8F"/>
    <w:rsid w:val="00232E31"/>
    <w:rsid w:val="00232FE2"/>
    <w:rsid w:val="00233B5F"/>
    <w:rsid w:val="00233BB7"/>
    <w:rsid w:val="00235549"/>
    <w:rsid w:val="0023571C"/>
    <w:rsid w:val="00235D56"/>
    <w:rsid w:val="00235DAA"/>
    <w:rsid w:val="00235E0B"/>
    <w:rsid w:val="0023679B"/>
    <w:rsid w:val="00236B75"/>
    <w:rsid w:val="002370BC"/>
    <w:rsid w:val="002376B5"/>
    <w:rsid w:val="0024027D"/>
    <w:rsid w:val="00240289"/>
    <w:rsid w:val="00240609"/>
    <w:rsid w:val="002406D8"/>
    <w:rsid w:val="0024186B"/>
    <w:rsid w:val="00241C72"/>
    <w:rsid w:val="00241F05"/>
    <w:rsid w:val="0024205E"/>
    <w:rsid w:val="00244B38"/>
    <w:rsid w:val="00247E67"/>
    <w:rsid w:val="00250377"/>
    <w:rsid w:val="0025145E"/>
    <w:rsid w:val="00251CF9"/>
    <w:rsid w:val="00251F9C"/>
    <w:rsid w:val="002520FB"/>
    <w:rsid w:val="0025254A"/>
    <w:rsid w:val="00252C9C"/>
    <w:rsid w:val="002542AE"/>
    <w:rsid w:val="00254A36"/>
    <w:rsid w:val="00254F42"/>
    <w:rsid w:val="002554A3"/>
    <w:rsid w:val="002559B9"/>
    <w:rsid w:val="0025693E"/>
    <w:rsid w:val="00257773"/>
    <w:rsid w:val="00260163"/>
    <w:rsid w:val="00260E64"/>
    <w:rsid w:val="00261006"/>
    <w:rsid w:val="0026158D"/>
    <w:rsid w:val="002615E2"/>
    <w:rsid w:val="00261A75"/>
    <w:rsid w:val="002626F7"/>
    <w:rsid w:val="00263035"/>
    <w:rsid w:val="00263094"/>
    <w:rsid w:val="002638A5"/>
    <w:rsid w:val="00263D72"/>
    <w:rsid w:val="00263E28"/>
    <w:rsid w:val="0026413D"/>
    <w:rsid w:val="0026426F"/>
    <w:rsid w:val="00265A4B"/>
    <w:rsid w:val="00265D18"/>
    <w:rsid w:val="00266522"/>
    <w:rsid w:val="002665A4"/>
    <w:rsid w:val="002674D5"/>
    <w:rsid w:val="00267D88"/>
    <w:rsid w:val="0027052A"/>
    <w:rsid w:val="00270D59"/>
    <w:rsid w:val="002716CA"/>
    <w:rsid w:val="00271DF6"/>
    <w:rsid w:val="0027256A"/>
    <w:rsid w:val="002737E0"/>
    <w:rsid w:val="00273A88"/>
    <w:rsid w:val="00273B4F"/>
    <w:rsid w:val="00273E0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E91"/>
    <w:rsid w:val="00281D16"/>
    <w:rsid w:val="00282865"/>
    <w:rsid w:val="00283198"/>
    <w:rsid w:val="00283E26"/>
    <w:rsid w:val="00283F0A"/>
    <w:rsid w:val="002845EA"/>
    <w:rsid w:val="002846B1"/>
    <w:rsid w:val="00286CDB"/>
    <w:rsid w:val="00286D44"/>
    <w:rsid w:val="0028726A"/>
    <w:rsid w:val="00291919"/>
    <w:rsid w:val="00291EFF"/>
    <w:rsid w:val="002926D4"/>
    <w:rsid w:val="002929F0"/>
    <w:rsid w:val="00293A25"/>
    <w:rsid w:val="00293A76"/>
    <w:rsid w:val="00293C7D"/>
    <w:rsid w:val="002941F2"/>
    <w:rsid w:val="00294BD5"/>
    <w:rsid w:val="00294F67"/>
    <w:rsid w:val="00294FFF"/>
    <w:rsid w:val="0029515A"/>
    <w:rsid w:val="002A058F"/>
    <w:rsid w:val="002A0700"/>
    <w:rsid w:val="002A0C06"/>
    <w:rsid w:val="002A0EA6"/>
    <w:rsid w:val="002A0F30"/>
    <w:rsid w:val="002A0F45"/>
    <w:rsid w:val="002A10B2"/>
    <w:rsid w:val="002A1FAC"/>
    <w:rsid w:val="002A2CC7"/>
    <w:rsid w:val="002A2F79"/>
    <w:rsid w:val="002A3785"/>
    <w:rsid w:val="002A3FC1"/>
    <w:rsid w:val="002A464D"/>
    <w:rsid w:val="002A4BE0"/>
    <w:rsid w:val="002A4EEF"/>
    <w:rsid w:val="002A560E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ABE"/>
    <w:rsid w:val="002B24A4"/>
    <w:rsid w:val="002B24E8"/>
    <w:rsid w:val="002B32D6"/>
    <w:rsid w:val="002B372D"/>
    <w:rsid w:val="002B3E53"/>
    <w:rsid w:val="002B4FD9"/>
    <w:rsid w:val="002B51FB"/>
    <w:rsid w:val="002B5F87"/>
    <w:rsid w:val="002B6548"/>
    <w:rsid w:val="002B722B"/>
    <w:rsid w:val="002B7388"/>
    <w:rsid w:val="002B7594"/>
    <w:rsid w:val="002C0507"/>
    <w:rsid w:val="002C0665"/>
    <w:rsid w:val="002C071B"/>
    <w:rsid w:val="002C09AA"/>
    <w:rsid w:val="002C0DD6"/>
    <w:rsid w:val="002C1050"/>
    <w:rsid w:val="002C1982"/>
    <w:rsid w:val="002C1AE5"/>
    <w:rsid w:val="002C1D72"/>
    <w:rsid w:val="002C205F"/>
    <w:rsid w:val="002C2499"/>
    <w:rsid w:val="002C27EB"/>
    <w:rsid w:val="002C2AAB"/>
    <w:rsid w:val="002C2B0F"/>
    <w:rsid w:val="002C36A0"/>
    <w:rsid w:val="002C3CAA"/>
    <w:rsid w:val="002C4DBF"/>
    <w:rsid w:val="002C605B"/>
    <w:rsid w:val="002C6CF7"/>
    <w:rsid w:val="002C7037"/>
    <w:rsid w:val="002D02FE"/>
    <w:rsid w:val="002D04A8"/>
    <w:rsid w:val="002D156F"/>
    <w:rsid w:val="002D1AAA"/>
    <w:rsid w:val="002D207D"/>
    <w:rsid w:val="002D20E8"/>
    <w:rsid w:val="002D236D"/>
    <w:rsid w:val="002D2888"/>
    <w:rsid w:val="002D3C61"/>
    <w:rsid w:val="002D4250"/>
    <w:rsid w:val="002D4575"/>
    <w:rsid w:val="002D492B"/>
    <w:rsid w:val="002D4EEB"/>
    <w:rsid w:val="002D5580"/>
    <w:rsid w:val="002D5CF0"/>
    <w:rsid w:val="002D601F"/>
    <w:rsid w:val="002D6327"/>
    <w:rsid w:val="002D6727"/>
    <w:rsid w:val="002D6A4F"/>
    <w:rsid w:val="002D7D70"/>
    <w:rsid w:val="002E069D"/>
    <w:rsid w:val="002E0768"/>
    <w:rsid w:val="002E0877"/>
    <w:rsid w:val="002E2ABE"/>
    <w:rsid w:val="002E2CCB"/>
    <w:rsid w:val="002E3165"/>
    <w:rsid w:val="002E3E26"/>
    <w:rsid w:val="002E4305"/>
    <w:rsid w:val="002E530A"/>
    <w:rsid w:val="002E531D"/>
    <w:rsid w:val="002E57E8"/>
    <w:rsid w:val="002E5FDA"/>
    <w:rsid w:val="002E727E"/>
    <w:rsid w:val="002E7EE1"/>
    <w:rsid w:val="002F0989"/>
    <w:rsid w:val="002F0DCF"/>
    <w:rsid w:val="002F1AB3"/>
    <w:rsid w:val="002F1F78"/>
    <w:rsid w:val="002F2045"/>
    <w:rsid w:val="002F2657"/>
    <w:rsid w:val="002F27C9"/>
    <w:rsid w:val="002F2A55"/>
    <w:rsid w:val="002F2B23"/>
    <w:rsid w:val="002F35FE"/>
    <w:rsid w:val="002F6164"/>
    <w:rsid w:val="002F6FA0"/>
    <w:rsid w:val="002F7000"/>
    <w:rsid w:val="002F7391"/>
    <w:rsid w:val="002F7A7E"/>
    <w:rsid w:val="003006EA"/>
    <w:rsid w:val="00301193"/>
    <w:rsid w:val="0030129D"/>
    <w:rsid w:val="00301EBE"/>
    <w:rsid w:val="00302841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DC1"/>
    <w:rsid w:val="00310ED2"/>
    <w:rsid w:val="00311076"/>
    <w:rsid w:val="003141B6"/>
    <w:rsid w:val="003153FF"/>
    <w:rsid w:val="00316381"/>
    <w:rsid w:val="003163A5"/>
    <w:rsid w:val="003169A4"/>
    <w:rsid w:val="00317BD2"/>
    <w:rsid w:val="0032071C"/>
    <w:rsid w:val="00321A56"/>
    <w:rsid w:val="00321B20"/>
    <w:rsid w:val="003240F7"/>
    <w:rsid w:val="00325043"/>
    <w:rsid w:val="0032548E"/>
    <w:rsid w:val="00325546"/>
    <w:rsid w:val="003259C5"/>
    <w:rsid w:val="00325CC0"/>
    <w:rsid w:val="0032620B"/>
    <w:rsid w:val="00326507"/>
    <w:rsid w:val="003267C8"/>
    <w:rsid w:val="00327436"/>
    <w:rsid w:val="00332512"/>
    <w:rsid w:val="0033253D"/>
    <w:rsid w:val="00333314"/>
    <w:rsid w:val="00333B85"/>
    <w:rsid w:val="00334564"/>
    <w:rsid w:val="003347CE"/>
    <w:rsid w:val="0033571F"/>
    <w:rsid w:val="00335C2A"/>
    <w:rsid w:val="00335DAA"/>
    <w:rsid w:val="00336709"/>
    <w:rsid w:val="00336F9A"/>
    <w:rsid w:val="0033740E"/>
    <w:rsid w:val="00337C99"/>
    <w:rsid w:val="00340083"/>
    <w:rsid w:val="00340659"/>
    <w:rsid w:val="00340AB0"/>
    <w:rsid w:val="003414F9"/>
    <w:rsid w:val="00341747"/>
    <w:rsid w:val="00341A74"/>
    <w:rsid w:val="00341D7A"/>
    <w:rsid w:val="00341ED4"/>
    <w:rsid w:val="0034222E"/>
    <w:rsid w:val="003427DF"/>
    <w:rsid w:val="003436A5"/>
    <w:rsid w:val="00345909"/>
    <w:rsid w:val="003468B8"/>
    <w:rsid w:val="00347499"/>
    <w:rsid w:val="003475E1"/>
    <w:rsid w:val="0034777A"/>
    <w:rsid w:val="003500D1"/>
    <w:rsid w:val="00350210"/>
    <w:rsid w:val="00351797"/>
    <w:rsid w:val="00351A3E"/>
    <w:rsid w:val="003529EA"/>
    <w:rsid w:val="00352B29"/>
    <w:rsid w:val="00352DB8"/>
    <w:rsid w:val="0035482E"/>
    <w:rsid w:val="0035493A"/>
    <w:rsid w:val="00354AEF"/>
    <w:rsid w:val="0035555B"/>
    <w:rsid w:val="00355B51"/>
    <w:rsid w:val="0035631F"/>
    <w:rsid w:val="00356463"/>
    <w:rsid w:val="003572A0"/>
    <w:rsid w:val="003572EA"/>
    <w:rsid w:val="003579C1"/>
    <w:rsid w:val="00357A33"/>
    <w:rsid w:val="00357AA2"/>
    <w:rsid w:val="00357D48"/>
    <w:rsid w:val="00357DB8"/>
    <w:rsid w:val="00357E1B"/>
    <w:rsid w:val="003605D5"/>
    <w:rsid w:val="003607CE"/>
    <w:rsid w:val="00361EFF"/>
    <w:rsid w:val="0036230B"/>
    <w:rsid w:val="003629F7"/>
    <w:rsid w:val="00362FEF"/>
    <w:rsid w:val="00363298"/>
    <w:rsid w:val="00363335"/>
    <w:rsid w:val="00363627"/>
    <w:rsid w:val="00363E98"/>
    <w:rsid w:val="00364E7A"/>
    <w:rsid w:val="003650C5"/>
    <w:rsid w:val="0036520F"/>
    <w:rsid w:val="0036524F"/>
    <w:rsid w:val="003653B7"/>
    <w:rsid w:val="00366C4E"/>
    <w:rsid w:val="00367A9A"/>
    <w:rsid w:val="00367F26"/>
    <w:rsid w:val="00370ECD"/>
    <w:rsid w:val="0037177E"/>
    <w:rsid w:val="003717D2"/>
    <w:rsid w:val="00371CF8"/>
    <w:rsid w:val="00372C2B"/>
    <w:rsid w:val="00372C67"/>
    <w:rsid w:val="00372D7E"/>
    <w:rsid w:val="00372FAD"/>
    <w:rsid w:val="0037329F"/>
    <w:rsid w:val="00373EC9"/>
    <w:rsid w:val="00374607"/>
    <w:rsid w:val="00374F4A"/>
    <w:rsid w:val="003755FD"/>
    <w:rsid w:val="00375D38"/>
    <w:rsid w:val="00375E5E"/>
    <w:rsid w:val="00375FD2"/>
    <w:rsid w:val="003760B7"/>
    <w:rsid w:val="00376924"/>
    <w:rsid w:val="00376A9D"/>
    <w:rsid w:val="00377976"/>
    <w:rsid w:val="003802B8"/>
    <w:rsid w:val="00380721"/>
    <w:rsid w:val="00381658"/>
    <w:rsid w:val="00381E92"/>
    <w:rsid w:val="003822AE"/>
    <w:rsid w:val="003822C3"/>
    <w:rsid w:val="0038234F"/>
    <w:rsid w:val="00382A99"/>
    <w:rsid w:val="00382B60"/>
    <w:rsid w:val="0038317B"/>
    <w:rsid w:val="00383467"/>
    <w:rsid w:val="003839FF"/>
    <w:rsid w:val="0038400D"/>
    <w:rsid w:val="0038438D"/>
    <w:rsid w:val="0038517B"/>
    <w:rsid w:val="00385C27"/>
    <w:rsid w:val="00386738"/>
    <w:rsid w:val="00386E4B"/>
    <w:rsid w:val="003870B7"/>
    <w:rsid w:val="003870FE"/>
    <w:rsid w:val="003871DA"/>
    <w:rsid w:val="00391276"/>
    <w:rsid w:val="0039134D"/>
    <w:rsid w:val="00391852"/>
    <w:rsid w:val="00391E56"/>
    <w:rsid w:val="00391F90"/>
    <w:rsid w:val="00392525"/>
    <w:rsid w:val="0039338D"/>
    <w:rsid w:val="003946B4"/>
    <w:rsid w:val="00394990"/>
    <w:rsid w:val="003949A5"/>
    <w:rsid w:val="00395D6D"/>
    <w:rsid w:val="00395F4A"/>
    <w:rsid w:val="003960EA"/>
    <w:rsid w:val="0039646A"/>
    <w:rsid w:val="00396D60"/>
    <w:rsid w:val="003972CC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5C2A"/>
    <w:rsid w:val="003A62A4"/>
    <w:rsid w:val="003A645E"/>
    <w:rsid w:val="003A6791"/>
    <w:rsid w:val="003A734A"/>
    <w:rsid w:val="003B0D6E"/>
    <w:rsid w:val="003B1FC0"/>
    <w:rsid w:val="003B2C9C"/>
    <w:rsid w:val="003B3302"/>
    <w:rsid w:val="003B3A13"/>
    <w:rsid w:val="003B3E74"/>
    <w:rsid w:val="003B4A74"/>
    <w:rsid w:val="003B50F7"/>
    <w:rsid w:val="003B585C"/>
    <w:rsid w:val="003B60D5"/>
    <w:rsid w:val="003B60E8"/>
    <w:rsid w:val="003B644B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94F"/>
    <w:rsid w:val="003C5E16"/>
    <w:rsid w:val="003C61D5"/>
    <w:rsid w:val="003C670C"/>
    <w:rsid w:val="003C6A92"/>
    <w:rsid w:val="003C7160"/>
    <w:rsid w:val="003C78D9"/>
    <w:rsid w:val="003D0075"/>
    <w:rsid w:val="003D0E3C"/>
    <w:rsid w:val="003D14E9"/>
    <w:rsid w:val="003D1CF4"/>
    <w:rsid w:val="003D2FE2"/>
    <w:rsid w:val="003D38E8"/>
    <w:rsid w:val="003D3964"/>
    <w:rsid w:val="003D56A5"/>
    <w:rsid w:val="003D57AD"/>
    <w:rsid w:val="003D58E1"/>
    <w:rsid w:val="003D5CAF"/>
    <w:rsid w:val="003D6CDC"/>
    <w:rsid w:val="003D7720"/>
    <w:rsid w:val="003D7F6E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1E5"/>
    <w:rsid w:val="003E3996"/>
    <w:rsid w:val="003E3B26"/>
    <w:rsid w:val="003E3FD0"/>
    <w:rsid w:val="003E40A7"/>
    <w:rsid w:val="003E4184"/>
    <w:rsid w:val="003E5D5B"/>
    <w:rsid w:val="003E6971"/>
    <w:rsid w:val="003E7802"/>
    <w:rsid w:val="003F1EEA"/>
    <w:rsid w:val="003F208A"/>
    <w:rsid w:val="003F22D8"/>
    <w:rsid w:val="003F264A"/>
    <w:rsid w:val="003F2899"/>
    <w:rsid w:val="003F28E4"/>
    <w:rsid w:val="003F300B"/>
    <w:rsid w:val="003F4583"/>
    <w:rsid w:val="003F4C5E"/>
    <w:rsid w:val="003F6081"/>
    <w:rsid w:val="003F66A5"/>
    <w:rsid w:val="003F6CF8"/>
    <w:rsid w:val="003F6ED1"/>
    <w:rsid w:val="003F762C"/>
    <w:rsid w:val="003F7952"/>
    <w:rsid w:val="003F7B41"/>
    <w:rsid w:val="003F7F2F"/>
    <w:rsid w:val="0040112D"/>
    <w:rsid w:val="00401B30"/>
    <w:rsid w:val="00401BA5"/>
    <w:rsid w:val="00402941"/>
    <w:rsid w:val="00402BC3"/>
    <w:rsid w:val="004030EC"/>
    <w:rsid w:val="00403109"/>
    <w:rsid w:val="0040346A"/>
    <w:rsid w:val="004046D6"/>
    <w:rsid w:val="004047BE"/>
    <w:rsid w:val="00404D54"/>
    <w:rsid w:val="00405194"/>
    <w:rsid w:val="004055C1"/>
    <w:rsid w:val="00405996"/>
    <w:rsid w:val="004068F5"/>
    <w:rsid w:val="004072C8"/>
    <w:rsid w:val="0040761D"/>
    <w:rsid w:val="0041023E"/>
    <w:rsid w:val="004110AC"/>
    <w:rsid w:val="0041124D"/>
    <w:rsid w:val="004116A0"/>
    <w:rsid w:val="00411A25"/>
    <w:rsid w:val="00411D9D"/>
    <w:rsid w:val="00413390"/>
    <w:rsid w:val="00413595"/>
    <w:rsid w:val="004160B9"/>
    <w:rsid w:val="00416F1E"/>
    <w:rsid w:val="0041739A"/>
    <w:rsid w:val="004175B6"/>
    <w:rsid w:val="00417E48"/>
    <w:rsid w:val="00417F33"/>
    <w:rsid w:val="00421AEB"/>
    <w:rsid w:val="00422009"/>
    <w:rsid w:val="00422802"/>
    <w:rsid w:val="004250DA"/>
    <w:rsid w:val="00425BAB"/>
    <w:rsid w:val="004265CE"/>
    <w:rsid w:val="00427EAA"/>
    <w:rsid w:val="004300C2"/>
    <w:rsid w:val="00431998"/>
    <w:rsid w:val="004320F2"/>
    <w:rsid w:val="00434D1C"/>
    <w:rsid w:val="0043558D"/>
    <w:rsid w:val="004361D6"/>
    <w:rsid w:val="0043641B"/>
    <w:rsid w:val="0043662A"/>
    <w:rsid w:val="00436DF8"/>
    <w:rsid w:val="004373E3"/>
    <w:rsid w:val="0043781A"/>
    <w:rsid w:val="00437CDB"/>
    <w:rsid w:val="00440390"/>
    <w:rsid w:val="004403A7"/>
    <w:rsid w:val="004408E1"/>
    <w:rsid w:val="004409B1"/>
    <w:rsid w:val="00441011"/>
    <w:rsid w:val="004413A5"/>
    <w:rsid w:val="00441CC1"/>
    <w:rsid w:val="00443208"/>
    <w:rsid w:val="00443317"/>
    <w:rsid w:val="0044370A"/>
    <w:rsid w:val="00443A55"/>
    <w:rsid w:val="00443B50"/>
    <w:rsid w:val="00443B7A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21BB"/>
    <w:rsid w:val="00452896"/>
    <w:rsid w:val="00454D73"/>
    <w:rsid w:val="0045525D"/>
    <w:rsid w:val="004553CA"/>
    <w:rsid w:val="0045669A"/>
    <w:rsid w:val="00456B02"/>
    <w:rsid w:val="00457745"/>
    <w:rsid w:val="004577E0"/>
    <w:rsid w:val="00460CA5"/>
    <w:rsid w:val="0046186C"/>
    <w:rsid w:val="0046188C"/>
    <w:rsid w:val="004623A3"/>
    <w:rsid w:val="00462E00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6F7A"/>
    <w:rsid w:val="004672FC"/>
    <w:rsid w:val="00467B47"/>
    <w:rsid w:val="00467E5E"/>
    <w:rsid w:val="00467E75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A47"/>
    <w:rsid w:val="004775ED"/>
    <w:rsid w:val="00477E9F"/>
    <w:rsid w:val="00480162"/>
    <w:rsid w:val="0048059F"/>
    <w:rsid w:val="004813B3"/>
    <w:rsid w:val="00481E4D"/>
    <w:rsid w:val="004825CB"/>
    <w:rsid w:val="00482E18"/>
    <w:rsid w:val="004834BA"/>
    <w:rsid w:val="00483944"/>
    <w:rsid w:val="0048406D"/>
    <w:rsid w:val="0048419C"/>
    <w:rsid w:val="00484FED"/>
    <w:rsid w:val="004859E2"/>
    <w:rsid w:val="004862B6"/>
    <w:rsid w:val="00486B55"/>
    <w:rsid w:val="00487402"/>
    <w:rsid w:val="004874EC"/>
    <w:rsid w:val="00490743"/>
    <w:rsid w:val="004929E4"/>
    <w:rsid w:val="0049374F"/>
    <w:rsid w:val="00493AF9"/>
    <w:rsid w:val="00493CC7"/>
    <w:rsid w:val="0049623A"/>
    <w:rsid w:val="0049655D"/>
    <w:rsid w:val="004974D8"/>
    <w:rsid w:val="004A0302"/>
    <w:rsid w:val="004A0321"/>
    <w:rsid w:val="004A1734"/>
    <w:rsid w:val="004A1C5D"/>
    <w:rsid w:val="004A3051"/>
    <w:rsid w:val="004A4515"/>
    <w:rsid w:val="004A4643"/>
    <w:rsid w:val="004A51CE"/>
    <w:rsid w:val="004A5C6D"/>
    <w:rsid w:val="004A6204"/>
    <w:rsid w:val="004A712A"/>
    <w:rsid w:val="004A7722"/>
    <w:rsid w:val="004A798D"/>
    <w:rsid w:val="004B02D5"/>
    <w:rsid w:val="004B2363"/>
    <w:rsid w:val="004B2714"/>
    <w:rsid w:val="004B28E1"/>
    <w:rsid w:val="004B2F56"/>
    <w:rsid w:val="004B383E"/>
    <w:rsid w:val="004B4580"/>
    <w:rsid w:val="004B4B72"/>
    <w:rsid w:val="004B5522"/>
    <w:rsid w:val="004B5B74"/>
    <w:rsid w:val="004B60F5"/>
    <w:rsid w:val="004B61C2"/>
    <w:rsid w:val="004B6642"/>
    <w:rsid w:val="004B6A49"/>
    <w:rsid w:val="004B6D52"/>
    <w:rsid w:val="004B7B69"/>
    <w:rsid w:val="004C17D2"/>
    <w:rsid w:val="004C1D9B"/>
    <w:rsid w:val="004C217A"/>
    <w:rsid w:val="004C3803"/>
    <w:rsid w:val="004C3E56"/>
    <w:rsid w:val="004C5CF3"/>
    <w:rsid w:val="004C77C7"/>
    <w:rsid w:val="004C78E7"/>
    <w:rsid w:val="004D0281"/>
    <w:rsid w:val="004D0AE2"/>
    <w:rsid w:val="004D0EA7"/>
    <w:rsid w:val="004D1C32"/>
    <w:rsid w:val="004D1E87"/>
    <w:rsid w:val="004D2727"/>
    <w:rsid w:val="004D28BA"/>
    <w:rsid w:val="004D2A64"/>
    <w:rsid w:val="004D2B0B"/>
    <w:rsid w:val="004D2B4B"/>
    <w:rsid w:val="004D5671"/>
    <w:rsid w:val="004D5FF6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BB7"/>
    <w:rsid w:val="004E2FC6"/>
    <w:rsid w:val="004E442C"/>
    <w:rsid w:val="004E54F5"/>
    <w:rsid w:val="004E5843"/>
    <w:rsid w:val="004E6A12"/>
    <w:rsid w:val="004E6E9A"/>
    <w:rsid w:val="004E7015"/>
    <w:rsid w:val="004F01AF"/>
    <w:rsid w:val="004F0CAA"/>
    <w:rsid w:val="004F2130"/>
    <w:rsid w:val="004F23CF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B90"/>
    <w:rsid w:val="00503BFB"/>
    <w:rsid w:val="00503F55"/>
    <w:rsid w:val="00504133"/>
    <w:rsid w:val="0050550F"/>
    <w:rsid w:val="005066AC"/>
    <w:rsid w:val="00506832"/>
    <w:rsid w:val="0050782A"/>
    <w:rsid w:val="00507FEA"/>
    <w:rsid w:val="00510110"/>
    <w:rsid w:val="00510176"/>
    <w:rsid w:val="005106CC"/>
    <w:rsid w:val="00510CB7"/>
    <w:rsid w:val="005110F0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C9C"/>
    <w:rsid w:val="0051446E"/>
    <w:rsid w:val="00514B2A"/>
    <w:rsid w:val="0051520A"/>
    <w:rsid w:val="0051528D"/>
    <w:rsid w:val="00515DDA"/>
    <w:rsid w:val="005162B1"/>
    <w:rsid w:val="005167C7"/>
    <w:rsid w:val="005169CF"/>
    <w:rsid w:val="00516DDC"/>
    <w:rsid w:val="005170F3"/>
    <w:rsid w:val="00520445"/>
    <w:rsid w:val="0052057E"/>
    <w:rsid w:val="00520BDB"/>
    <w:rsid w:val="00520F57"/>
    <w:rsid w:val="005210B4"/>
    <w:rsid w:val="005215E3"/>
    <w:rsid w:val="005216EB"/>
    <w:rsid w:val="00521B22"/>
    <w:rsid w:val="00521B59"/>
    <w:rsid w:val="005230A8"/>
    <w:rsid w:val="00523563"/>
    <w:rsid w:val="0052367F"/>
    <w:rsid w:val="005236FD"/>
    <w:rsid w:val="0052468C"/>
    <w:rsid w:val="00524982"/>
    <w:rsid w:val="00524D3D"/>
    <w:rsid w:val="00524DDF"/>
    <w:rsid w:val="00524EFA"/>
    <w:rsid w:val="005250B5"/>
    <w:rsid w:val="005250C2"/>
    <w:rsid w:val="0052513C"/>
    <w:rsid w:val="0052546C"/>
    <w:rsid w:val="0052594C"/>
    <w:rsid w:val="00525BD2"/>
    <w:rsid w:val="0052601D"/>
    <w:rsid w:val="00526C15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97C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3262"/>
    <w:rsid w:val="00543BAE"/>
    <w:rsid w:val="00544728"/>
    <w:rsid w:val="00544D9F"/>
    <w:rsid w:val="005457B4"/>
    <w:rsid w:val="00545F4E"/>
    <w:rsid w:val="005467C9"/>
    <w:rsid w:val="0054752B"/>
    <w:rsid w:val="005500CE"/>
    <w:rsid w:val="00550A62"/>
    <w:rsid w:val="005525A4"/>
    <w:rsid w:val="00552934"/>
    <w:rsid w:val="00552D6E"/>
    <w:rsid w:val="00553B18"/>
    <w:rsid w:val="00553DFD"/>
    <w:rsid w:val="005544AC"/>
    <w:rsid w:val="0055623A"/>
    <w:rsid w:val="005563D9"/>
    <w:rsid w:val="00556673"/>
    <w:rsid w:val="00557E3D"/>
    <w:rsid w:val="00561665"/>
    <w:rsid w:val="00561AD9"/>
    <w:rsid w:val="00562EB1"/>
    <w:rsid w:val="0056331A"/>
    <w:rsid w:val="005639B0"/>
    <w:rsid w:val="005646FC"/>
    <w:rsid w:val="00564A46"/>
    <w:rsid w:val="0056608D"/>
    <w:rsid w:val="0056625A"/>
    <w:rsid w:val="005664F1"/>
    <w:rsid w:val="00567040"/>
    <w:rsid w:val="005674C1"/>
    <w:rsid w:val="00567893"/>
    <w:rsid w:val="005700F1"/>
    <w:rsid w:val="005716B8"/>
    <w:rsid w:val="00571702"/>
    <w:rsid w:val="00571E4C"/>
    <w:rsid w:val="00571F29"/>
    <w:rsid w:val="00572629"/>
    <w:rsid w:val="005736CA"/>
    <w:rsid w:val="005739AB"/>
    <w:rsid w:val="005744FC"/>
    <w:rsid w:val="00575C75"/>
    <w:rsid w:val="00576B25"/>
    <w:rsid w:val="00576D5D"/>
    <w:rsid w:val="00577582"/>
    <w:rsid w:val="00580E55"/>
    <w:rsid w:val="00580E96"/>
    <w:rsid w:val="00580F33"/>
    <w:rsid w:val="00581057"/>
    <w:rsid w:val="00581D74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4C9F"/>
    <w:rsid w:val="005856C5"/>
    <w:rsid w:val="00585DD4"/>
    <w:rsid w:val="00585E16"/>
    <w:rsid w:val="00586BC9"/>
    <w:rsid w:val="00586EE5"/>
    <w:rsid w:val="00587072"/>
    <w:rsid w:val="005876A3"/>
    <w:rsid w:val="005900F2"/>
    <w:rsid w:val="0059159E"/>
    <w:rsid w:val="005918A4"/>
    <w:rsid w:val="00592A50"/>
    <w:rsid w:val="00592F35"/>
    <w:rsid w:val="005939DE"/>
    <w:rsid w:val="00593B80"/>
    <w:rsid w:val="00593E76"/>
    <w:rsid w:val="005947EC"/>
    <w:rsid w:val="00594870"/>
    <w:rsid w:val="00594C31"/>
    <w:rsid w:val="00594FEE"/>
    <w:rsid w:val="00595067"/>
    <w:rsid w:val="005953F4"/>
    <w:rsid w:val="005960B4"/>
    <w:rsid w:val="0059636E"/>
    <w:rsid w:val="005A1236"/>
    <w:rsid w:val="005A221E"/>
    <w:rsid w:val="005A3009"/>
    <w:rsid w:val="005A3A35"/>
    <w:rsid w:val="005A3D17"/>
    <w:rsid w:val="005A3DC6"/>
    <w:rsid w:val="005A3EB8"/>
    <w:rsid w:val="005A3EDC"/>
    <w:rsid w:val="005A405F"/>
    <w:rsid w:val="005A4086"/>
    <w:rsid w:val="005A4324"/>
    <w:rsid w:val="005A57B8"/>
    <w:rsid w:val="005A6435"/>
    <w:rsid w:val="005A79EE"/>
    <w:rsid w:val="005A7FD2"/>
    <w:rsid w:val="005B1797"/>
    <w:rsid w:val="005B18D8"/>
    <w:rsid w:val="005B1CFC"/>
    <w:rsid w:val="005B1DD6"/>
    <w:rsid w:val="005B1E95"/>
    <w:rsid w:val="005B20E7"/>
    <w:rsid w:val="005B24F9"/>
    <w:rsid w:val="005B2723"/>
    <w:rsid w:val="005B2A24"/>
    <w:rsid w:val="005B3A59"/>
    <w:rsid w:val="005B598A"/>
    <w:rsid w:val="005B6B3E"/>
    <w:rsid w:val="005B6B51"/>
    <w:rsid w:val="005B6DCF"/>
    <w:rsid w:val="005B6F10"/>
    <w:rsid w:val="005C0666"/>
    <w:rsid w:val="005C0D39"/>
    <w:rsid w:val="005C1BF7"/>
    <w:rsid w:val="005C1C00"/>
    <w:rsid w:val="005C1C99"/>
    <w:rsid w:val="005C4C12"/>
    <w:rsid w:val="005C6159"/>
    <w:rsid w:val="005D00A5"/>
    <w:rsid w:val="005D00D6"/>
    <w:rsid w:val="005D0468"/>
    <w:rsid w:val="005D07B2"/>
    <w:rsid w:val="005D0BF1"/>
    <w:rsid w:val="005D0D93"/>
    <w:rsid w:val="005D10C6"/>
    <w:rsid w:val="005D191A"/>
    <w:rsid w:val="005D1A14"/>
    <w:rsid w:val="005D1ACD"/>
    <w:rsid w:val="005D1E7B"/>
    <w:rsid w:val="005D26DF"/>
    <w:rsid w:val="005D27D0"/>
    <w:rsid w:val="005D2EDB"/>
    <w:rsid w:val="005D3674"/>
    <w:rsid w:val="005D3786"/>
    <w:rsid w:val="005D4D30"/>
    <w:rsid w:val="005D5092"/>
    <w:rsid w:val="005D5CCD"/>
    <w:rsid w:val="005D5D7D"/>
    <w:rsid w:val="005D60E5"/>
    <w:rsid w:val="005D6FB0"/>
    <w:rsid w:val="005D6FB8"/>
    <w:rsid w:val="005D71EF"/>
    <w:rsid w:val="005D7469"/>
    <w:rsid w:val="005D7731"/>
    <w:rsid w:val="005D7A61"/>
    <w:rsid w:val="005D7FA6"/>
    <w:rsid w:val="005E0725"/>
    <w:rsid w:val="005E0E50"/>
    <w:rsid w:val="005E1F72"/>
    <w:rsid w:val="005E24FD"/>
    <w:rsid w:val="005E2F4D"/>
    <w:rsid w:val="005E2FA5"/>
    <w:rsid w:val="005E3501"/>
    <w:rsid w:val="005E3FC4"/>
    <w:rsid w:val="005E4C8D"/>
    <w:rsid w:val="005E52ED"/>
    <w:rsid w:val="005E573E"/>
    <w:rsid w:val="005E6606"/>
    <w:rsid w:val="005E693E"/>
    <w:rsid w:val="005E6D42"/>
    <w:rsid w:val="005F0359"/>
    <w:rsid w:val="005F0715"/>
    <w:rsid w:val="005F09CE"/>
    <w:rsid w:val="005F1793"/>
    <w:rsid w:val="005F1DBB"/>
    <w:rsid w:val="005F1F95"/>
    <w:rsid w:val="005F25EF"/>
    <w:rsid w:val="005F2F3B"/>
    <w:rsid w:val="005F2FE8"/>
    <w:rsid w:val="005F53F2"/>
    <w:rsid w:val="005F581A"/>
    <w:rsid w:val="005F6602"/>
    <w:rsid w:val="005F7C1D"/>
    <w:rsid w:val="0060526C"/>
    <w:rsid w:val="006057C9"/>
    <w:rsid w:val="00606328"/>
    <w:rsid w:val="0060652B"/>
    <w:rsid w:val="00606B84"/>
    <w:rsid w:val="00607120"/>
    <w:rsid w:val="00607F7B"/>
    <w:rsid w:val="00611998"/>
    <w:rsid w:val="00611FD1"/>
    <w:rsid w:val="0061231B"/>
    <w:rsid w:val="006132ED"/>
    <w:rsid w:val="00613320"/>
    <w:rsid w:val="00614934"/>
    <w:rsid w:val="0061522D"/>
    <w:rsid w:val="006154C5"/>
    <w:rsid w:val="00615570"/>
    <w:rsid w:val="00615B35"/>
    <w:rsid w:val="006168C7"/>
    <w:rsid w:val="006173D4"/>
    <w:rsid w:val="00617764"/>
    <w:rsid w:val="00617A6E"/>
    <w:rsid w:val="0062023F"/>
    <w:rsid w:val="0062057D"/>
    <w:rsid w:val="00621255"/>
    <w:rsid w:val="00621ADE"/>
    <w:rsid w:val="00621D3B"/>
    <w:rsid w:val="006220CA"/>
    <w:rsid w:val="00622E34"/>
    <w:rsid w:val="006230DC"/>
    <w:rsid w:val="00623328"/>
    <w:rsid w:val="006237BD"/>
    <w:rsid w:val="00623998"/>
    <w:rsid w:val="00623F24"/>
    <w:rsid w:val="006247D8"/>
    <w:rsid w:val="006248D3"/>
    <w:rsid w:val="00624A8D"/>
    <w:rsid w:val="00625174"/>
    <w:rsid w:val="00625515"/>
    <w:rsid w:val="00625529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5D7"/>
    <w:rsid w:val="00633E1E"/>
    <w:rsid w:val="00634B02"/>
    <w:rsid w:val="00634B24"/>
    <w:rsid w:val="00634DC9"/>
    <w:rsid w:val="006354FA"/>
    <w:rsid w:val="00635D52"/>
    <w:rsid w:val="00636142"/>
    <w:rsid w:val="00636781"/>
    <w:rsid w:val="00636A8E"/>
    <w:rsid w:val="006371D0"/>
    <w:rsid w:val="00637230"/>
    <w:rsid w:val="00637CD2"/>
    <w:rsid w:val="00637D24"/>
    <w:rsid w:val="00637DAB"/>
    <w:rsid w:val="006411A0"/>
    <w:rsid w:val="006417C7"/>
    <w:rsid w:val="00642172"/>
    <w:rsid w:val="00642EFE"/>
    <w:rsid w:val="006435F5"/>
    <w:rsid w:val="0064473D"/>
    <w:rsid w:val="00644850"/>
    <w:rsid w:val="00644CE2"/>
    <w:rsid w:val="006452C2"/>
    <w:rsid w:val="00645596"/>
    <w:rsid w:val="00646B97"/>
    <w:rsid w:val="00650073"/>
    <w:rsid w:val="00650458"/>
    <w:rsid w:val="006505D2"/>
    <w:rsid w:val="00650DCD"/>
    <w:rsid w:val="00651408"/>
    <w:rsid w:val="006519EF"/>
    <w:rsid w:val="00651E02"/>
    <w:rsid w:val="006521E5"/>
    <w:rsid w:val="00653F33"/>
    <w:rsid w:val="00654ADD"/>
    <w:rsid w:val="00654B3F"/>
    <w:rsid w:val="00654E19"/>
    <w:rsid w:val="00655890"/>
    <w:rsid w:val="00655E71"/>
    <w:rsid w:val="00655EBD"/>
    <w:rsid w:val="006567DE"/>
    <w:rsid w:val="00660138"/>
    <w:rsid w:val="006607D5"/>
    <w:rsid w:val="006608AD"/>
    <w:rsid w:val="00661E7D"/>
    <w:rsid w:val="00662165"/>
    <w:rsid w:val="006622A4"/>
    <w:rsid w:val="00662623"/>
    <w:rsid w:val="0066349B"/>
    <w:rsid w:val="00665120"/>
    <w:rsid w:val="006657A3"/>
    <w:rsid w:val="006657EE"/>
    <w:rsid w:val="00665A01"/>
    <w:rsid w:val="0066621D"/>
    <w:rsid w:val="006672E6"/>
    <w:rsid w:val="00667A56"/>
    <w:rsid w:val="00667C83"/>
    <w:rsid w:val="0067066B"/>
    <w:rsid w:val="0067102D"/>
    <w:rsid w:val="00671A82"/>
    <w:rsid w:val="006735A4"/>
    <w:rsid w:val="0067389F"/>
    <w:rsid w:val="0067392B"/>
    <w:rsid w:val="00673BD3"/>
    <w:rsid w:val="00673D0A"/>
    <w:rsid w:val="00675740"/>
    <w:rsid w:val="0067579A"/>
    <w:rsid w:val="00676178"/>
    <w:rsid w:val="00677658"/>
    <w:rsid w:val="00677822"/>
    <w:rsid w:val="00681F45"/>
    <w:rsid w:val="006823E8"/>
    <w:rsid w:val="00682AE5"/>
    <w:rsid w:val="00682E8D"/>
    <w:rsid w:val="00683285"/>
    <w:rsid w:val="00685517"/>
    <w:rsid w:val="00685962"/>
    <w:rsid w:val="00685A30"/>
    <w:rsid w:val="00685C48"/>
    <w:rsid w:val="00687E34"/>
    <w:rsid w:val="006906E8"/>
    <w:rsid w:val="00691009"/>
    <w:rsid w:val="00691218"/>
    <w:rsid w:val="006912BB"/>
    <w:rsid w:val="00692C09"/>
    <w:rsid w:val="00692FA3"/>
    <w:rsid w:val="00693101"/>
    <w:rsid w:val="00693C4E"/>
    <w:rsid w:val="00694DC9"/>
    <w:rsid w:val="0069507E"/>
    <w:rsid w:val="006953B6"/>
    <w:rsid w:val="00695E8D"/>
    <w:rsid w:val="006968E8"/>
    <w:rsid w:val="00696900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2D3"/>
    <w:rsid w:val="006A338D"/>
    <w:rsid w:val="006A3C8A"/>
    <w:rsid w:val="006A475C"/>
    <w:rsid w:val="006A4AFC"/>
    <w:rsid w:val="006A4E85"/>
    <w:rsid w:val="006A5026"/>
    <w:rsid w:val="006A649A"/>
    <w:rsid w:val="006A6913"/>
    <w:rsid w:val="006A6C3E"/>
    <w:rsid w:val="006A6D19"/>
    <w:rsid w:val="006A7E82"/>
    <w:rsid w:val="006B0116"/>
    <w:rsid w:val="006B0566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5E18"/>
    <w:rsid w:val="006B6337"/>
    <w:rsid w:val="006B6951"/>
    <w:rsid w:val="006C08B6"/>
    <w:rsid w:val="006C1293"/>
    <w:rsid w:val="006C12EC"/>
    <w:rsid w:val="006C15CD"/>
    <w:rsid w:val="006C1D25"/>
    <w:rsid w:val="006C229E"/>
    <w:rsid w:val="006C2B56"/>
    <w:rsid w:val="006C2F98"/>
    <w:rsid w:val="006C3115"/>
    <w:rsid w:val="006C47F0"/>
    <w:rsid w:val="006C52B3"/>
    <w:rsid w:val="006C679A"/>
    <w:rsid w:val="006C7FD7"/>
    <w:rsid w:val="006D0B02"/>
    <w:rsid w:val="006D0D6F"/>
    <w:rsid w:val="006D0E83"/>
    <w:rsid w:val="006D1826"/>
    <w:rsid w:val="006D1BA0"/>
    <w:rsid w:val="006D2CDF"/>
    <w:rsid w:val="006D2DF7"/>
    <w:rsid w:val="006D4164"/>
    <w:rsid w:val="006D4448"/>
    <w:rsid w:val="006D4E1D"/>
    <w:rsid w:val="006D5516"/>
    <w:rsid w:val="006D6150"/>
    <w:rsid w:val="006D7219"/>
    <w:rsid w:val="006D73FB"/>
    <w:rsid w:val="006E007C"/>
    <w:rsid w:val="006E15CD"/>
    <w:rsid w:val="006E1E8F"/>
    <w:rsid w:val="006E35A0"/>
    <w:rsid w:val="006E3CF1"/>
    <w:rsid w:val="006E3D39"/>
    <w:rsid w:val="006E49D7"/>
    <w:rsid w:val="006E50E4"/>
    <w:rsid w:val="006E5904"/>
    <w:rsid w:val="006E59BA"/>
    <w:rsid w:val="006E5CC5"/>
    <w:rsid w:val="006E732A"/>
    <w:rsid w:val="006E73AC"/>
    <w:rsid w:val="006E7900"/>
    <w:rsid w:val="006E7947"/>
    <w:rsid w:val="006E7F44"/>
    <w:rsid w:val="006F012B"/>
    <w:rsid w:val="006F01FB"/>
    <w:rsid w:val="006F02F7"/>
    <w:rsid w:val="006F04A8"/>
    <w:rsid w:val="006F0F00"/>
    <w:rsid w:val="006F1542"/>
    <w:rsid w:val="006F1805"/>
    <w:rsid w:val="006F1A8E"/>
    <w:rsid w:val="006F246F"/>
    <w:rsid w:val="006F2702"/>
    <w:rsid w:val="006F2817"/>
    <w:rsid w:val="006F297B"/>
    <w:rsid w:val="006F2EF5"/>
    <w:rsid w:val="006F3372"/>
    <w:rsid w:val="006F3B78"/>
    <w:rsid w:val="006F49AA"/>
    <w:rsid w:val="006F5184"/>
    <w:rsid w:val="006F58E6"/>
    <w:rsid w:val="006F6413"/>
    <w:rsid w:val="006F69A0"/>
    <w:rsid w:val="006F6D1F"/>
    <w:rsid w:val="00700053"/>
    <w:rsid w:val="00700C81"/>
    <w:rsid w:val="00701157"/>
    <w:rsid w:val="007017E0"/>
    <w:rsid w:val="007019EA"/>
    <w:rsid w:val="00702A06"/>
    <w:rsid w:val="007032AC"/>
    <w:rsid w:val="007035C9"/>
    <w:rsid w:val="00704898"/>
    <w:rsid w:val="00705492"/>
    <w:rsid w:val="00705706"/>
    <w:rsid w:val="007072C5"/>
    <w:rsid w:val="0070731F"/>
    <w:rsid w:val="00707B86"/>
    <w:rsid w:val="00712311"/>
    <w:rsid w:val="00712CB4"/>
    <w:rsid w:val="00712DB8"/>
    <w:rsid w:val="007131F4"/>
    <w:rsid w:val="00713746"/>
    <w:rsid w:val="0071631F"/>
    <w:rsid w:val="0071687B"/>
    <w:rsid w:val="0071689A"/>
    <w:rsid w:val="00716F47"/>
    <w:rsid w:val="007204FD"/>
    <w:rsid w:val="00720542"/>
    <w:rsid w:val="007210AC"/>
    <w:rsid w:val="00721677"/>
    <w:rsid w:val="00721CBC"/>
    <w:rsid w:val="00722665"/>
    <w:rsid w:val="00723462"/>
    <w:rsid w:val="00723E02"/>
    <w:rsid w:val="00724462"/>
    <w:rsid w:val="007248D6"/>
    <w:rsid w:val="007248F1"/>
    <w:rsid w:val="0072587C"/>
    <w:rsid w:val="00725ED3"/>
    <w:rsid w:val="00726C0F"/>
    <w:rsid w:val="00730B41"/>
    <w:rsid w:val="00731BD1"/>
    <w:rsid w:val="00731BFC"/>
    <w:rsid w:val="00731D26"/>
    <w:rsid w:val="00735365"/>
    <w:rsid w:val="0073608B"/>
    <w:rsid w:val="00736959"/>
    <w:rsid w:val="00736A43"/>
    <w:rsid w:val="00737986"/>
    <w:rsid w:val="00737B2F"/>
    <w:rsid w:val="00737D8E"/>
    <w:rsid w:val="0074016A"/>
    <w:rsid w:val="00740919"/>
    <w:rsid w:val="00740EF5"/>
    <w:rsid w:val="007417BD"/>
    <w:rsid w:val="00741ACC"/>
    <w:rsid w:val="00741D11"/>
    <w:rsid w:val="00742F7B"/>
    <w:rsid w:val="0074334C"/>
    <w:rsid w:val="007442CF"/>
    <w:rsid w:val="00744742"/>
    <w:rsid w:val="00744D01"/>
    <w:rsid w:val="00745561"/>
    <w:rsid w:val="007477E0"/>
    <w:rsid w:val="00747893"/>
    <w:rsid w:val="00747E00"/>
    <w:rsid w:val="00747F4A"/>
    <w:rsid w:val="00750406"/>
    <w:rsid w:val="0075061D"/>
    <w:rsid w:val="0075067F"/>
    <w:rsid w:val="00750AED"/>
    <w:rsid w:val="00750E05"/>
    <w:rsid w:val="00750FFF"/>
    <w:rsid w:val="00751116"/>
    <w:rsid w:val="00751C28"/>
    <w:rsid w:val="007525C0"/>
    <w:rsid w:val="00752E11"/>
    <w:rsid w:val="007531AA"/>
    <w:rsid w:val="0075330D"/>
    <w:rsid w:val="00753C9B"/>
    <w:rsid w:val="00753E6E"/>
    <w:rsid w:val="007542A6"/>
    <w:rsid w:val="00754697"/>
    <w:rsid w:val="007547BE"/>
    <w:rsid w:val="00754E14"/>
    <w:rsid w:val="007554B5"/>
    <w:rsid w:val="00755AA2"/>
    <w:rsid w:val="00757100"/>
    <w:rsid w:val="00757281"/>
    <w:rsid w:val="007578A9"/>
    <w:rsid w:val="007579D0"/>
    <w:rsid w:val="00757A3F"/>
    <w:rsid w:val="00757D6C"/>
    <w:rsid w:val="007602A3"/>
    <w:rsid w:val="00760462"/>
    <w:rsid w:val="00760CCC"/>
    <w:rsid w:val="00760E9B"/>
    <w:rsid w:val="00761A4D"/>
    <w:rsid w:val="00762026"/>
    <w:rsid w:val="00762468"/>
    <w:rsid w:val="00762474"/>
    <w:rsid w:val="00762921"/>
    <w:rsid w:val="0076368E"/>
    <w:rsid w:val="0076384C"/>
    <w:rsid w:val="00763CC0"/>
    <w:rsid w:val="007642C2"/>
    <w:rsid w:val="007646F8"/>
    <w:rsid w:val="00764AAD"/>
    <w:rsid w:val="007669A4"/>
    <w:rsid w:val="0076763C"/>
    <w:rsid w:val="00767AD3"/>
    <w:rsid w:val="00767B04"/>
    <w:rsid w:val="007706D9"/>
    <w:rsid w:val="00770B03"/>
    <w:rsid w:val="007712B7"/>
    <w:rsid w:val="00771A7D"/>
    <w:rsid w:val="00771C0F"/>
    <w:rsid w:val="00771DCB"/>
    <w:rsid w:val="00772052"/>
    <w:rsid w:val="00772280"/>
    <w:rsid w:val="00772B06"/>
    <w:rsid w:val="00772F69"/>
    <w:rsid w:val="00773210"/>
    <w:rsid w:val="00773485"/>
    <w:rsid w:val="0077364F"/>
    <w:rsid w:val="00773841"/>
    <w:rsid w:val="00773BD2"/>
    <w:rsid w:val="00774C67"/>
    <w:rsid w:val="0077504D"/>
    <w:rsid w:val="00775FAF"/>
    <w:rsid w:val="00776E6C"/>
    <w:rsid w:val="007803DF"/>
    <w:rsid w:val="00780D44"/>
    <w:rsid w:val="007811AE"/>
    <w:rsid w:val="007813EB"/>
    <w:rsid w:val="00781688"/>
    <w:rsid w:val="00782D3C"/>
    <w:rsid w:val="00782D60"/>
    <w:rsid w:val="0078387F"/>
    <w:rsid w:val="007839E7"/>
    <w:rsid w:val="00784CB7"/>
    <w:rsid w:val="007854B2"/>
    <w:rsid w:val="007857F1"/>
    <w:rsid w:val="00786A78"/>
    <w:rsid w:val="007874CB"/>
    <w:rsid w:val="0078774A"/>
    <w:rsid w:val="00790715"/>
    <w:rsid w:val="00791764"/>
    <w:rsid w:val="00791FE4"/>
    <w:rsid w:val="00792E66"/>
    <w:rsid w:val="007930E2"/>
    <w:rsid w:val="00793108"/>
    <w:rsid w:val="00793293"/>
    <w:rsid w:val="0079334F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97B1C"/>
    <w:rsid w:val="007A12AE"/>
    <w:rsid w:val="007A16FB"/>
    <w:rsid w:val="007A2020"/>
    <w:rsid w:val="007A2AFB"/>
    <w:rsid w:val="007A2BF8"/>
    <w:rsid w:val="007A2CBF"/>
    <w:rsid w:val="007A2E03"/>
    <w:rsid w:val="007A2FC9"/>
    <w:rsid w:val="007A3487"/>
    <w:rsid w:val="007A34A6"/>
    <w:rsid w:val="007A3EE6"/>
    <w:rsid w:val="007A4BB9"/>
    <w:rsid w:val="007A5F50"/>
    <w:rsid w:val="007A5F8A"/>
    <w:rsid w:val="007A6841"/>
    <w:rsid w:val="007A76F3"/>
    <w:rsid w:val="007A7DEB"/>
    <w:rsid w:val="007B00E3"/>
    <w:rsid w:val="007B0562"/>
    <w:rsid w:val="007B188A"/>
    <w:rsid w:val="007B207A"/>
    <w:rsid w:val="007B36E4"/>
    <w:rsid w:val="007B3F5F"/>
    <w:rsid w:val="007B40A1"/>
    <w:rsid w:val="007B6811"/>
    <w:rsid w:val="007B6D84"/>
    <w:rsid w:val="007C0479"/>
    <w:rsid w:val="007C081F"/>
    <w:rsid w:val="007C0837"/>
    <w:rsid w:val="007C0938"/>
    <w:rsid w:val="007C13B3"/>
    <w:rsid w:val="007C15C5"/>
    <w:rsid w:val="007C1825"/>
    <w:rsid w:val="007C1D08"/>
    <w:rsid w:val="007C274E"/>
    <w:rsid w:val="007C2EE2"/>
    <w:rsid w:val="007C3D16"/>
    <w:rsid w:val="007C3FF3"/>
    <w:rsid w:val="007C4876"/>
    <w:rsid w:val="007C49D4"/>
    <w:rsid w:val="007C4E0B"/>
    <w:rsid w:val="007C55BD"/>
    <w:rsid w:val="007C5F44"/>
    <w:rsid w:val="007C6CF3"/>
    <w:rsid w:val="007C6F4D"/>
    <w:rsid w:val="007D02FE"/>
    <w:rsid w:val="007D0927"/>
    <w:rsid w:val="007D0C96"/>
    <w:rsid w:val="007D1008"/>
    <w:rsid w:val="007D1213"/>
    <w:rsid w:val="007D12B1"/>
    <w:rsid w:val="007D13EE"/>
    <w:rsid w:val="007D1692"/>
    <w:rsid w:val="007D16BB"/>
    <w:rsid w:val="007D2B56"/>
    <w:rsid w:val="007D3E45"/>
    <w:rsid w:val="007D4017"/>
    <w:rsid w:val="007D4470"/>
    <w:rsid w:val="007D4E09"/>
    <w:rsid w:val="007D6C82"/>
    <w:rsid w:val="007D716A"/>
    <w:rsid w:val="007D7707"/>
    <w:rsid w:val="007E009D"/>
    <w:rsid w:val="007E0E5F"/>
    <w:rsid w:val="007E0EA0"/>
    <w:rsid w:val="007E0EB8"/>
    <w:rsid w:val="007E15A7"/>
    <w:rsid w:val="007E1744"/>
    <w:rsid w:val="007E238F"/>
    <w:rsid w:val="007E2805"/>
    <w:rsid w:val="007E31D9"/>
    <w:rsid w:val="007E3AEE"/>
    <w:rsid w:val="007E4355"/>
    <w:rsid w:val="007E439C"/>
    <w:rsid w:val="007E46FE"/>
    <w:rsid w:val="007E4B42"/>
    <w:rsid w:val="007E5F1D"/>
    <w:rsid w:val="007E6804"/>
    <w:rsid w:val="007E6E01"/>
    <w:rsid w:val="007E7A6B"/>
    <w:rsid w:val="007F12DE"/>
    <w:rsid w:val="007F1314"/>
    <w:rsid w:val="007F263C"/>
    <w:rsid w:val="007F281F"/>
    <w:rsid w:val="007F4126"/>
    <w:rsid w:val="007F503F"/>
    <w:rsid w:val="007F5A5F"/>
    <w:rsid w:val="007F6722"/>
    <w:rsid w:val="008013BF"/>
    <w:rsid w:val="008013DA"/>
    <w:rsid w:val="00801A4F"/>
    <w:rsid w:val="00801AC7"/>
    <w:rsid w:val="00802C55"/>
    <w:rsid w:val="008030B6"/>
    <w:rsid w:val="00803ED8"/>
    <w:rsid w:val="00804016"/>
    <w:rsid w:val="008040A9"/>
    <w:rsid w:val="0080437A"/>
    <w:rsid w:val="008055DB"/>
    <w:rsid w:val="008067C5"/>
    <w:rsid w:val="00806EF0"/>
    <w:rsid w:val="00807178"/>
    <w:rsid w:val="0080777B"/>
    <w:rsid w:val="00807F1E"/>
    <w:rsid w:val="00807F3B"/>
    <w:rsid w:val="008105B4"/>
    <w:rsid w:val="008106C0"/>
    <w:rsid w:val="00811D16"/>
    <w:rsid w:val="00812A19"/>
    <w:rsid w:val="00814DBD"/>
    <w:rsid w:val="0081568C"/>
    <w:rsid w:val="00816505"/>
    <w:rsid w:val="0081738C"/>
    <w:rsid w:val="0081784D"/>
    <w:rsid w:val="00817C86"/>
    <w:rsid w:val="00820257"/>
    <w:rsid w:val="0082102B"/>
    <w:rsid w:val="00821921"/>
    <w:rsid w:val="008223F5"/>
    <w:rsid w:val="00822942"/>
    <w:rsid w:val="008229D3"/>
    <w:rsid w:val="00822E50"/>
    <w:rsid w:val="0082440E"/>
    <w:rsid w:val="00824F68"/>
    <w:rsid w:val="008253F1"/>
    <w:rsid w:val="008258A1"/>
    <w:rsid w:val="00825AAE"/>
    <w:rsid w:val="00826193"/>
    <w:rsid w:val="008264EB"/>
    <w:rsid w:val="00827B20"/>
    <w:rsid w:val="00830036"/>
    <w:rsid w:val="00830445"/>
    <w:rsid w:val="00830AD3"/>
    <w:rsid w:val="00831C52"/>
    <w:rsid w:val="00831DC3"/>
    <w:rsid w:val="008326D8"/>
    <w:rsid w:val="0083296C"/>
    <w:rsid w:val="008340FD"/>
    <w:rsid w:val="0083475E"/>
    <w:rsid w:val="008348C6"/>
    <w:rsid w:val="00834CD0"/>
    <w:rsid w:val="00834D97"/>
    <w:rsid w:val="00835374"/>
    <w:rsid w:val="00835822"/>
    <w:rsid w:val="00836400"/>
    <w:rsid w:val="008365E4"/>
    <w:rsid w:val="00836C9C"/>
    <w:rsid w:val="00836D1B"/>
    <w:rsid w:val="00837337"/>
    <w:rsid w:val="00837F16"/>
    <w:rsid w:val="00840327"/>
    <w:rsid w:val="00840FE0"/>
    <w:rsid w:val="008416BA"/>
    <w:rsid w:val="00842193"/>
    <w:rsid w:val="00842CDF"/>
    <w:rsid w:val="00842D08"/>
    <w:rsid w:val="008435A4"/>
    <w:rsid w:val="008435DB"/>
    <w:rsid w:val="00843892"/>
    <w:rsid w:val="00844434"/>
    <w:rsid w:val="0084513E"/>
    <w:rsid w:val="00845AA5"/>
    <w:rsid w:val="00845C15"/>
    <w:rsid w:val="008463FB"/>
    <w:rsid w:val="00847EB9"/>
    <w:rsid w:val="008504E0"/>
    <w:rsid w:val="00850570"/>
    <w:rsid w:val="00850857"/>
    <w:rsid w:val="008510F1"/>
    <w:rsid w:val="0085236E"/>
    <w:rsid w:val="00852545"/>
    <w:rsid w:val="00853563"/>
    <w:rsid w:val="00853CBA"/>
    <w:rsid w:val="008546A0"/>
    <w:rsid w:val="00855622"/>
    <w:rsid w:val="008558B3"/>
    <w:rsid w:val="00855A39"/>
    <w:rsid w:val="00855C7E"/>
    <w:rsid w:val="00855F55"/>
    <w:rsid w:val="008568E9"/>
    <w:rsid w:val="00857BF8"/>
    <w:rsid w:val="0086004A"/>
    <w:rsid w:val="008601B2"/>
    <w:rsid w:val="008602B6"/>
    <w:rsid w:val="00860481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C1E"/>
    <w:rsid w:val="00863E4D"/>
    <w:rsid w:val="00864673"/>
    <w:rsid w:val="00865E9B"/>
    <w:rsid w:val="0086663A"/>
    <w:rsid w:val="008702CB"/>
    <w:rsid w:val="008707D8"/>
    <w:rsid w:val="0087175D"/>
    <w:rsid w:val="00871C55"/>
    <w:rsid w:val="00871E55"/>
    <w:rsid w:val="0087222B"/>
    <w:rsid w:val="008730A8"/>
    <w:rsid w:val="00873162"/>
    <w:rsid w:val="0087341E"/>
    <w:rsid w:val="0087360C"/>
    <w:rsid w:val="00873A3C"/>
    <w:rsid w:val="00873FE9"/>
    <w:rsid w:val="008743F2"/>
    <w:rsid w:val="00874EE2"/>
    <w:rsid w:val="0087562B"/>
    <w:rsid w:val="00875F09"/>
    <w:rsid w:val="008769B4"/>
    <w:rsid w:val="00876D7D"/>
    <w:rsid w:val="008777E0"/>
    <w:rsid w:val="00877B26"/>
    <w:rsid w:val="0088001E"/>
    <w:rsid w:val="00880500"/>
    <w:rsid w:val="00881C05"/>
    <w:rsid w:val="00881C22"/>
    <w:rsid w:val="00883734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45E"/>
    <w:rsid w:val="008875C7"/>
    <w:rsid w:val="00890F86"/>
    <w:rsid w:val="008916DE"/>
    <w:rsid w:val="00892068"/>
    <w:rsid w:val="008920F8"/>
    <w:rsid w:val="0089216C"/>
    <w:rsid w:val="00892B95"/>
    <w:rsid w:val="00893487"/>
    <w:rsid w:val="008937E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FA"/>
    <w:rsid w:val="008A2F98"/>
    <w:rsid w:val="008A3366"/>
    <w:rsid w:val="008A345D"/>
    <w:rsid w:val="008A3C60"/>
    <w:rsid w:val="008A4985"/>
    <w:rsid w:val="008A4DA3"/>
    <w:rsid w:val="008A5CEA"/>
    <w:rsid w:val="008A70A4"/>
    <w:rsid w:val="008A7905"/>
    <w:rsid w:val="008B0198"/>
    <w:rsid w:val="008B0507"/>
    <w:rsid w:val="008B1233"/>
    <w:rsid w:val="008B12AF"/>
    <w:rsid w:val="008B13EF"/>
    <w:rsid w:val="008B1605"/>
    <w:rsid w:val="008B18F7"/>
    <w:rsid w:val="008B4DB1"/>
    <w:rsid w:val="008B4FDA"/>
    <w:rsid w:val="008B6446"/>
    <w:rsid w:val="008B65A3"/>
    <w:rsid w:val="008B70EB"/>
    <w:rsid w:val="008B73CD"/>
    <w:rsid w:val="008B7465"/>
    <w:rsid w:val="008B7BE2"/>
    <w:rsid w:val="008C0D41"/>
    <w:rsid w:val="008C16C2"/>
    <w:rsid w:val="008C17DA"/>
    <w:rsid w:val="008C208B"/>
    <w:rsid w:val="008C2C90"/>
    <w:rsid w:val="008C343E"/>
    <w:rsid w:val="008C3509"/>
    <w:rsid w:val="008C353D"/>
    <w:rsid w:val="008C417C"/>
    <w:rsid w:val="008C5F2A"/>
    <w:rsid w:val="008C5FC1"/>
    <w:rsid w:val="008C6800"/>
    <w:rsid w:val="008C6886"/>
    <w:rsid w:val="008C6890"/>
    <w:rsid w:val="008C6A78"/>
    <w:rsid w:val="008C750C"/>
    <w:rsid w:val="008D0121"/>
    <w:rsid w:val="008D0A48"/>
    <w:rsid w:val="008D0BCF"/>
    <w:rsid w:val="008D0FB6"/>
    <w:rsid w:val="008D262F"/>
    <w:rsid w:val="008D294A"/>
    <w:rsid w:val="008D2B99"/>
    <w:rsid w:val="008D352C"/>
    <w:rsid w:val="008D4137"/>
    <w:rsid w:val="008D4370"/>
    <w:rsid w:val="008D493D"/>
    <w:rsid w:val="008D5016"/>
    <w:rsid w:val="008D51FB"/>
    <w:rsid w:val="008D5704"/>
    <w:rsid w:val="008D5808"/>
    <w:rsid w:val="008D5FE7"/>
    <w:rsid w:val="008D68DB"/>
    <w:rsid w:val="008D6A46"/>
    <w:rsid w:val="008D77B2"/>
    <w:rsid w:val="008D7FF8"/>
    <w:rsid w:val="008E00F2"/>
    <w:rsid w:val="008E0490"/>
    <w:rsid w:val="008E138A"/>
    <w:rsid w:val="008E1532"/>
    <w:rsid w:val="008E15C3"/>
    <w:rsid w:val="008E1FEB"/>
    <w:rsid w:val="008E24DC"/>
    <w:rsid w:val="008E32BE"/>
    <w:rsid w:val="008E3307"/>
    <w:rsid w:val="008E3548"/>
    <w:rsid w:val="008E38E6"/>
    <w:rsid w:val="008E39C2"/>
    <w:rsid w:val="008E3B1B"/>
    <w:rsid w:val="008E3C53"/>
    <w:rsid w:val="008E4010"/>
    <w:rsid w:val="008E43BF"/>
    <w:rsid w:val="008E4439"/>
    <w:rsid w:val="008E4477"/>
    <w:rsid w:val="008E45A5"/>
    <w:rsid w:val="008E4AA7"/>
    <w:rsid w:val="008E5B7C"/>
    <w:rsid w:val="008E60B3"/>
    <w:rsid w:val="008E6E51"/>
    <w:rsid w:val="008E6E7B"/>
    <w:rsid w:val="008F06D6"/>
    <w:rsid w:val="008F0732"/>
    <w:rsid w:val="008F07AA"/>
    <w:rsid w:val="008F15B9"/>
    <w:rsid w:val="008F1F9B"/>
    <w:rsid w:val="008F2148"/>
    <w:rsid w:val="008F2365"/>
    <w:rsid w:val="008F2B76"/>
    <w:rsid w:val="008F527F"/>
    <w:rsid w:val="008F6B74"/>
    <w:rsid w:val="00900517"/>
    <w:rsid w:val="00902D0C"/>
    <w:rsid w:val="00903382"/>
    <w:rsid w:val="00903898"/>
    <w:rsid w:val="00903A1A"/>
    <w:rsid w:val="00903D4D"/>
    <w:rsid w:val="009044CC"/>
    <w:rsid w:val="009044F1"/>
    <w:rsid w:val="0090481C"/>
    <w:rsid w:val="00904926"/>
    <w:rsid w:val="0090510C"/>
    <w:rsid w:val="00905715"/>
    <w:rsid w:val="00905984"/>
    <w:rsid w:val="00906204"/>
    <w:rsid w:val="0090690D"/>
    <w:rsid w:val="00906D65"/>
    <w:rsid w:val="0091042F"/>
    <w:rsid w:val="0091064F"/>
    <w:rsid w:val="00910938"/>
    <w:rsid w:val="00910A15"/>
    <w:rsid w:val="00910F01"/>
    <w:rsid w:val="00910F71"/>
    <w:rsid w:val="009114A5"/>
    <w:rsid w:val="00911F57"/>
    <w:rsid w:val="009123CA"/>
    <w:rsid w:val="00914B4A"/>
    <w:rsid w:val="00915104"/>
    <w:rsid w:val="00915337"/>
    <w:rsid w:val="00915A97"/>
    <w:rsid w:val="009160C2"/>
    <w:rsid w:val="00916A53"/>
    <w:rsid w:val="00917234"/>
    <w:rsid w:val="00917747"/>
    <w:rsid w:val="00917FAA"/>
    <w:rsid w:val="00920009"/>
    <w:rsid w:val="0092041F"/>
    <w:rsid w:val="009229DF"/>
    <w:rsid w:val="00923711"/>
    <w:rsid w:val="00924434"/>
    <w:rsid w:val="009245F8"/>
    <w:rsid w:val="00926875"/>
    <w:rsid w:val="00927888"/>
    <w:rsid w:val="0093162E"/>
    <w:rsid w:val="00931A1F"/>
    <w:rsid w:val="00931F15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BD1"/>
    <w:rsid w:val="00936DF5"/>
    <w:rsid w:val="0093713C"/>
    <w:rsid w:val="009374A0"/>
    <w:rsid w:val="00937B6A"/>
    <w:rsid w:val="00940C2A"/>
    <w:rsid w:val="009414B2"/>
    <w:rsid w:val="00941728"/>
    <w:rsid w:val="00941924"/>
    <w:rsid w:val="0094193A"/>
    <w:rsid w:val="00941E17"/>
    <w:rsid w:val="009426DB"/>
    <w:rsid w:val="0094576F"/>
    <w:rsid w:val="0094684E"/>
    <w:rsid w:val="009471C4"/>
    <w:rsid w:val="00947B00"/>
    <w:rsid w:val="00947D03"/>
    <w:rsid w:val="0095176C"/>
    <w:rsid w:val="0095199F"/>
    <w:rsid w:val="00951CE5"/>
    <w:rsid w:val="00952531"/>
    <w:rsid w:val="00953ADF"/>
    <w:rsid w:val="00953F12"/>
    <w:rsid w:val="00954425"/>
    <w:rsid w:val="009548D2"/>
    <w:rsid w:val="00954C8E"/>
    <w:rsid w:val="00955135"/>
    <w:rsid w:val="0095579B"/>
    <w:rsid w:val="00955A1E"/>
    <w:rsid w:val="00955E87"/>
    <w:rsid w:val="00956D11"/>
    <w:rsid w:val="00960802"/>
    <w:rsid w:val="009619D8"/>
    <w:rsid w:val="00962791"/>
    <w:rsid w:val="009627B3"/>
    <w:rsid w:val="00963403"/>
    <w:rsid w:val="0096363C"/>
    <w:rsid w:val="009639DF"/>
    <w:rsid w:val="009639E2"/>
    <w:rsid w:val="009639FF"/>
    <w:rsid w:val="00963E00"/>
    <w:rsid w:val="009647B3"/>
    <w:rsid w:val="009648D5"/>
    <w:rsid w:val="00965350"/>
    <w:rsid w:val="00965901"/>
    <w:rsid w:val="00965B76"/>
    <w:rsid w:val="00965E05"/>
    <w:rsid w:val="00965FCF"/>
    <w:rsid w:val="009666E0"/>
    <w:rsid w:val="009673B8"/>
    <w:rsid w:val="00970000"/>
    <w:rsid w:val="0097080F"/>
    <w:rsid w:val="00971CAE"/>
    <w:rsid w:val="00971F12"/>
    <w:rsid w:val="00971F4A"/>
    <w:rsid w:val="00972C1A"/>
    <w:rsid w:val="009732B6"/>
    <w:rsid w:val="00973601"/>
    <w:rsid w:val="0097362A"/>
    <w:rsid w:val="00973BAB"/>
    <w:rsid w:val="00973FB1"/>
    <w:rsid w:val="00974EA8"/>
    <w:rsid w:val="00975560"/>
    <w:rsid w:val="00976CAD"/>
    <w:rsid w:val="009771B9"/>
    <w:rsid w:val="009775DB"/>
    <w:rsid w:val="00981214"/>
    <w:rsid w:val="009813C4"/>
    <w:rsid w:val="00981540"/>
    <w:rsid w:val="00982181"/>
    <w:rsid w:val="0098244A"/>
    <w:rsid w:val="00982592"/>
    <w:rsid w:val="009829E3"/>
    <w:rsid w:val="00983754"/>
    <w:rsid w:val="009839DA"/>
    <w:rsid w:val="00983AF5"/>
    <w:rsid w:val="00984456"/>
    <w:rsid w:val="00984BDB"/>
    <w:rsid w:val="00985291"/>
    <w:rsid w:val="009865B0"/>
    <w:rsid w:val="009873F3"/>
    <w:rsid w:val="00987E76"/>
    <w:rsid w:val="00990375"/>
    <w:rsid w:val="00990561"/>
    <w:rsid w:val="00990C42"/>
    <w:rsid w:val="009911A0"/>
    <w:rsid w:val="009918C0"/>
    <w:rsid w:val="009924E6"/>
    <w:rsid w:val="00993191"/>
    <w:rsid w:val="00993891"/>
    <w:rsid w:val="009939C4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86"/>
    <w:rsid w:val="009A0467"/>
    <w:rsid w:val="009A04E3"/>
    <w:rsid w:val="009A05AC"/>
    <w:rsid w:val="009A0BDF"/>
    <w:rsid w:val="009A171D"/>
    <w:rsid w:val="009A172A"/>
    <w:rsid w:val="009A2838"/>
    <w:rsid w:val="009A2FDE"/>
    <w:rsid w:val="009A3C00"/>
    <w:rsid w:val="009A4C67"/>
    <w:rsid w:val="009A5190"/>
    <w:rsid w:val="009A6301"/>
    <w:rsid w:val="009A6CE1"/>
    <w:rsid w:val="009A73D5"/>
    <w:rsid w:val="009A73EA"/>
    <w:rsid w:val="009A796C"/>
    <w:rsid w:val="009A7D10"/>
    <w:rsid w:val="009B0273"/>
    <w:rsid w:val="009B0824"/>
    <w:rsid w:val="009B0DA1"/>
    <w:rsid w:val="009B110C"/>
    <w:rsid w:val="009B127B"/>
    <w:rsid w:val="009B13C3"/>
    <w:rsid w:val="009B18AF"/>
    <w:rsid w:val="009B3CA3"/>
    <w:rsid w:val="009B5257"/>
    <w:rsid w:val="009B5889"/>
    <w:rsid w:val="009B58F7"/>
    <w:rsid w:val="009B5CA6"/>
    <w:rsid w:val="009B5ED1"/>
    <w:rsid w:val="009B5FC0"/>
    <w:rsid w:val="009B6191"/>
    <w:rsid w:val="009B6D58"/>
    <w:rsid w:val="009C0ABA"/>
    <w:rsid w:val="009C1A9B"/>
    <w:rsid w:val="009C1D0F"/>
    <w:rsid w:val="009C3A21"/>
    <w:rsid w:val="009C3B73"/>
    <w:rsid w:val="009C3EC5"/>
    <w:rsid w:val="009C4A72"/>
    <w:rsid w:val="009C55BB"/>
    <w:rsid w:val="009C5A1D"/>
    <w:rsid w:val="009C6103"/>
    <w:rsid w:val="009C7913"/>
    <w:rsid w:val="009C7E37"/>
    <w:rsid w:val="009D158E"/>
    <w:rsid w:val="009D228B"/>
    <w:rsid w:val="009D2AE5"/>
    <w:rsid w:val="009D352B"/>
    <w:rsid w:val="009D47AF"/>
    <w:rsid w:val="009D4A2D"/>
    <w:rsid w:val="009D6D1A"/>
    <w:rsid w:val="009D71F8"/>
    <w:rsid w:val="009D753C"/>
    <w:rsid w:val="009D78BC"/>
    <w:rsid w:val="009D7EFF"/>
    <w:rsid w:val="009E07EE"/>
    <w:rsid w:val="009E0C7F"/>
    <w:rsid w:val="009E1181"/>
    <w:rsid w:val="009E19C7"/>
    <w:rsid w:val="009E1F0A"/>
    <w:rsid w:val="009E2596"/>
    <w:rsid w:val="009E26EE"/>
    <w:rsid w:val="009E27FC"/>
    <w:rsid w:val="009E2E21"/>
    <w:rsid w:val="009E35C5"/>
    <w:rsid w:val="009E38B9"/>
    <w:rsid w:val="009E39FC"/>
    <w:rsid w:val="009E45EE"/>
    <w:rsid w:val="009E45F3"/>
    <w:rsid w:val="009E49AB"/>
    <w:rsid w:val="009E4A0F"/>
    <w:rsid w:val="009E5048"/>
    <w:rsid w:val="009E7100"/>
    <w:rsid w:val="009E77E3"/>
    <w:rsid w:val="009F0660"/>
    <w:rsid w:val="009F06BA"/>
    <w:rsid w:val="009F0AB3"/>
    <w:rsid w:val="009F0E95"/>
    <w:rsid w:val="009F10E4"/>
    <w:rsid w:val="009F18D0"/>
    <w:rsid w:val="009F1FF7"/>
    <w:rsid w:val="009F2C5D"/>
    <w:rsid w:val="009F30E4"/>
    <w:rsid w:val="009F337A"/>
    <w:rsid w:val="009F3E70"/>
    <w:rsid w:val="009F4638"/>
    <w:rsid w:val="009F5D9B"/>
    <w:rsid w:val="009F64A7"/>
    <w:rsid w:val="009F7683"/>
    <w:rsid w:val="009F7BD5"/>
    <w:rsid w:val="009F7C54"/>
    <w:rsid w:val="009F7D78"/>
    <w:rsid w:val="00A00A1F"/>
    <w:rsid w:val="00A00BCA"/>
    <w:rsid w:val="00A00E74"/>
    <w:rsid w:val="00A01157"/>
    <w:rsid w:val="00A0285A"/>
    <w:rsid w:val="00A02BF9"/>
    <w:rsid w:val="00A03791"/>
    <w:rsid w:val="00A03FEC"/>
    <w:rsid w:val="00A04202"/>
    <w:rsid w:val="00A04DB0"/>
    <w:rsid w:val="00A052C7"/>
    <w:rsid w:val="00A068A8"/>
    <w:rsid w:val="00A06CC8"/>
    <w:rsid w:val="00A0752B"/>
    <w:rsid w:val="00A104D1"/>
    <w:rsid w:val="00A10D1E"/>
    <w:rsid w:val="00A10D1F"/>
    <w:rsid w:val="00A11105"/>
    <w:rsid w:val="00A112E2"/>
    <w:rsid w:val="00A11DA5"/>
    <w:rsid w:val="00A11E49"/>
    <w:rsid w:val="00A11F49"/>
    <w:rsid w:val="00A1275F"/>
    <w:rsid w:val="00A12A5E"/>
    <w:rsid w:val="00A12C95"/>
    <w:rsid w:val="00A13428"/>
    <w:rsid w:val="00A134CC"/>
    <w:rsid w:val="00A13FC9"/>
    <w:rsid w:val="00A14672"/>
    <w:rsid w:val="00A14685"/>
    <w:rsid w:val="00A14ED9"/>
    <w:rsid w:val="00A150A9"/>
    <w:rsid w:val="00A150D1"/>
    <w:rsid w:val="00A157F3"/>
    <w:rsid w:val="00A16154"/>
    <w:rsid w:val="00A161B0"/>
    <w:rsid w:val="00A1623D"/>
    <w:rsid w:val="00A17ABE"/>
    <w:rsid w:val="00A20240"/>
    <w:rsid w:val="00A205BF"/>
    <w:rsid w:val="00A2065C"/>
    <w:rsid w:val="00A207C9"/>
    <w:rsid w:val="00A20B69"/>
    <w:rsid w:val="00A21F69"/>
    <w:rsid w:val="00A22062"/>
    <w:rsid w:val="00A222D7"/>
    <w:rsid w:val="00A22548"/>
    <w:rsid w:val="00A225D9"/>
    <w:rsid w:val="00A22EB5"/>
    <w:rsid w:val="00A23E7B"/>
    <w:rsid w:val="00A240C2"/>
    <w:rsid w:val="00A24827"/>
    <w:rsid w:val="00A249DB"/>
    <w:rsid w:val="00A24F80"/>
    <w:rsid w:val="00A25D1B"/>
    <w:rsid w:val="00A27FAF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3A7B"/>
    <w:rsid w:val="00A34587"/>
    <w:rsid w:val="00A34DFE"/>
    <w:rsid w:val="00A35FB1"/>
    <w:rsid w:val="00A36591"/>
    <w:rsid w:val="00A3702B"/>
    <w:rsid w:val="00A37070"/>
    <w:rsid w:val="00A4028C"/>
    <w:rsid w:val="00A40446"/>
    <w:rsid w:val="00A412F1"/>
    <w:rsid w:val="00A41723"/>
    <w:rsid w:val="00A423A0"/>
    <w:rsid w:val="00A425E2"/>
    <w:rsid w:val="00A42E71"/>
    <w:rsid w:val="00A43166"/>
    <w:rsid w:val="00A4360B"/>
    <w:rsid w:val="00A43D3A"/>
    <w:rsid w:val="00A4426D"/>
    <w:rsid w:val="00A442A3"/>
    <w:rsid w:val="00A45002"/>
    <w:rsid w:val="00A452CD"/>
    <w:rsid w:val="00A45662"/>
    <w:rsid w:val="00A4566B"/>
    <w:rsid w:val="00A45946"/>
    <w:rsid w:val="00A45D0A"/>
    <w:rsid w:val="00A46F92"/>
    <w:rsid w:val="00A4729F"/>
    <w:rsid w:val="00A502FC"/>
    <w:rsid w:val="00A5050E"/>
    <w:rsid w:val="00A50C53"/>
    <w:rsid w:val="00A51C3A"/>
    <w:rsid w:val="00A51D7C"/>
    <w:rsid w:val="00A52061"/>
    <w:rsid w:val="00A524AC"/>
    <w:rsid w:val="00A530B3"/>
    <w:rsid w:val="00A54850"/>
    <w:rsid w:val="00A5512C"/>
    <w:rsid w:val="00A55C6C"/>
    <w:rsid w:val="00A55E59"/>
    <w:rsid w:val="00A55FEE"/>
    <w:rsid w:val="00A56536"/>
    <w:rsid w:val="00A572D8"/>
    <w:rsid w:val="00A57B1A"/>
    <w:rsid w:val="00A60D60"/>
    <w:rsid w:val="00A6124B"/>
    <w:rsid w:val="00A61746"/>
    <w:rsid w:val="00A619F2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E4C"/>
    <w:rsid w:val="00A7178B"/>
    <w:rsid w:val="00A71BBC"/>
    <w:rsid w:val="00A731B5"/>
    <w:rsid w:val="00A738F6"/>
    <w:rsid w:val="00A74478"/>
    <w:rsid w:val="00A747D4"/>
    <w:rsid w:val="00A74B2F"/>
    <w:rsid w:val="00A74D0E"/>
    <w:rsid w:val="00A74E7B"/>
    <w:rsid w:val="00A75242"/>
    <w:rsid w:val="00A7559E"/>
    <w:rsid w:val="00A76200"/>
    <w:rsid w:val="00A76C15"/>
    <w:rsid w:val="00A779D8"/>
    <w:rsid w:val="00A8081F"/>
    <w:rsid w:val="00A80ECD"/>
    <w:rsid w:val="00A8134C"/>
    <w:rsid w:val="00A81620"/>
    <w:rsid w:val="00A81DD5"/>
    <w:rsid w:val="00A82F21"/>
    <w:rsid w:val="00A8328A"/>
    <w:rsid w:val="00A86287"/>
    <w:rsid w:val="00A8771E"/>
    <w:rsid w:val="00A9027E"/>
    <w:rsid w:val="00A90A12"/>
    <w:rsid w:val="00A90E28"/>
    <w:rsid w:val="00A90FCD"/>
    <w:rsid w:val="00A921FF"/>
    <w:rsid w:val="00A93710"/>
    <w:rsid w:val="00A943A0"/>
    <w:rsid w:val="00A944D6"/>
    <w:rsid w:val="00A95C09"/>
    <w:rsid w:val="00A961A4"/>
    <w:rsid w:val="00A96293"/>
    <w:rsid w:val="00A96817"/>
    <w:rsid w:val="00A9694C"/>
    <w:rsid w:val="00AA0AD8"/>
    <w:rsid w:val="00AA0D5B"/>
    <w:rsid w:val="00AA0F00"/>
    <w:rsid w:val="00AA13E4"/>
    <w:rsid w:val="00AA1BBF"/>
    <w:rsid w:val="00AA233A"/>
    <w:rsid w:val="00AA2488"/>
    <w:rsid w:val="00AA270B"/>
    <w:rsid w:val="00AA2C2F"/>
    <w:rsid w:val="00AA4D5E"/>
    <w:rsid w:val="00AA4DC0"/>
    <w:rsid w:val="00AA5305"/>
    <w:rsid w:val="00AA5B57"/>
    <w:rsid w:val="00AA632C"/>
    <w:rsid w:val="00AA6428"/>
    <w:rsid w:val="00AA697C"/>
    <w:rsid w:val="00AA6F53"/>
    <w:rsid w:val="00AA7117"/>
    <w:rsid w:val="00AA746F"/>
    <w:rsid w:val="00AA75FA"/>
    <w:rsid w:val="00AA7805"/>
    <w:rsid w:val="00AA7ADD"/>
    <w:rsid w:val="00AB0304"/>
    <w:rsid w:val="00AB14F4"/>
    <w:rsid w:val="00AB16AE"/>
    <w:rsid w:val="00AB2618"/>
    <w:rsid w:val="00AB2648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6E69"/>
    <w:rsid w:val="00AB77E2"/>
    <w:rsid w:val="00AB7D2E"/>
    <w:rsid w:val="00AC0541"/>
    <w:rsid w:val="00AC082E"/>
    <w:rsid w:val="00AC30D5"/>
    <w:rsid w:val="00AC3F2F"/>
    <w:rsid w:val="00AC4EAF"/>
    <w:rsid w:val="00AC5807"/>
    <w:rsid w:val="00AC6523"/>
    <w:rsid w:val="00AC743C"/>
    <w:rsid w:val="00AC7A2E"/>
    <w:rsid w:val="00AD06B4"/>
    <w:rsid w:val="00AD0BEB"/>
    <w:rsid w:val="00AD1BFE"/>
    <w:rsid w:val="00AD2081"/>
    <w:rsid w:val="00AD305B"/>
    <w:rsid w:val="00AD34C9"/>
    <w:rsid w:val="00AD432A"/>
    <w:rsid w:val="00AD522C"/>
    <w:rsid w:val="00AD57B3"/>
    <w:rsid w:val="00AD6337"/>
    <w:rsid w:val="00AD7B20"/>
    <w:rsid w:val="00AE00B8"/>
    <w:rsid w:val="00AE0514"/>
    <w:rsid w:val="00AE108B"/>
    <w:rsid w:val="00AE1606"/>
    <w:rsid w:val="00AE1E38"/>
    <w:rsid w:val="00AE224E"/>
    <w:rsid w:val="00AE26C8"/>
    <w:rsid w:val="00AE3822"/>
    <w:rsid w:val="00AE3B58"/>
    <w:rsid w:val="00AE4008"/>
    <w:rsid w:val="00AE4134"/>
    <w:rsid w:val="00AE43E4"/>
    <w:rsid w:val="00AE52DD"/>
    <w:rsid w:val="00AE56B3"/>
    <w:rsid w:val="00AE5E57"/>
    <w:rsid w:val="00AE679C"/>
    <w:rsid w:val="00AE70BE"/>
    <w:rsid w:val="00AE73A7"/>
    <w:rsid w:val="00AF023B"/>
    <w:rsid w:val="00AF0ED7"/>
    <w:rsid w:val="00AF0EF7"/>
    <w:rsid w:val="00AF1563"/>
    <w:rsid w:val="00AF1673"/>
    <w:rsid w:val="00AF1CF1"/>
    <w:rsid w:val="00AF1F59"/>
    <w:rsid w:val="00AF20D6"/>
    <w:rsid w:val="00AF2160"/>
    <w:rsid w:val="00AF223F"/>
    <w:rsid w:val="00AF2710"/>
    <w:rsid w:val="00AF2CF3"/>
    <w:rsid w:val="00AF3655"/>
    <w:rsid w:val="00AF3782"/>
    <w:rsid w:val="00AF3F18"/>
    <w:rsid w:val="00AF4211"/>
    <w:rsid w:val="00AF4E1A"/>
    <w:rsid w:val="00AF564E"/>
    <w:rsid w:val="00AF582B"/>
    <w:rsid w:val="00AF591C"/>
    <w:rsid w:val="00AF5B0F"/>
    <w:rsid w:val="00AF5CA3"/>
    <w:rsid w:val="00AF791F"/>
    <w:rsid w:val="00AF7BE8"/>
    <w:rsid w:val="00B00003"/>
    <w:rsid w:val="00B011DF"/>
    <w:rsid w:val="00B013C0"/>
    <w:rsid w:val="00B01495"/>
    <w:rsid w:val="00B01568"/>
    <w:rsid w:val="00B025A2"/>
    <w:rsid w:val="00B027B8"/>
    <w:rsid w:val="00B02A31"/>
    <w:rsid w:val="00B03678"/>
    <w:rsid w:val="00B04537"/>
    <w:rsid w:val="00B04817"/>
    <w:rsid w:val="00B048B2"/>
    <w:rsid w:val="00B04EBE"/>
    <w:rsid w:val="00B051BE"/>
    <w:rsid w:val="00B05FE6"/>
    <w:rsid w:val="00B06075"/>
    <w:rsid w:val="00B07942"/>
    <w:rsid w:val="00B07E76"/>
    <w:rsid w:val="00B101FF"/>
    <w:rsid w:val="00B110DE"/>
    <w:rsid w:val="00B11297"/>
    <w:rsid w:val="00B11432"/>
    <w:rsid w:val="00B11B38"/>
    <w:rsid w:val="00B12288"/>
    <w:rsid w:val="00B12330"/>
    <w:rsid w:val="00B12C72"/>
    <w:rsid w:val="00B1352B"/>
    <w:rsid w:val="00B138F3"/>
    <w:rsid w:val="00B14473"/>
    <w:rsid w:val="00B14486"/>
    <w:rsid w:val="00B14E56"/>
    <w:rsid w:val="00B1537B"/>
    <w:rsid w:val="00B15493"/>
    <w:rsid w:val="00B16483"/>
    <w:rsid w:val="00B16A08"/>
    <w:rsid w:val="00B16E83"/>
    <w:rsid w:val="00B1718B"/>
    <w:rsid w:val="00B176AF"/>
    <w:rsid w:val="00B17EB1"/>
    <w:rsid w:val="00B2001C"/>
    <w:rsid w:val="00B2066D"/>
    <w:rsid w:val="00B20BCE"/>
    <w:rsid w:val="00B20FD7"/>
    <w:rsid w:val="00B21689"/>
    <w:rsid w:val="00B217A5"/>
    <w:rsid w:val="00B217BB"/>
    <w:rsid w:val="00B225D5"/>
    <w:rsid w:val="00B2283B"/>
    <w:rsid w:val="00B24E4B"/>
    <w:rsid w:val="00B25447"/>
    <w:rsid w:val="00B2561E"/>
    <w:rsid w:val="00B2572B"/>
    <w:rsid w:val="00B25FC4"/>
    <w:rsid w:val="00B2681D"/>
    <w:rsid w:val="00B2752E"/>
    <w:rsid w:val="00B30994"/>
    <w:rsid w:val="00B3158E"/>
    <w:rsid w:val="00B31881"/>
    <w:rsid w:val="00B31A63"/>
    <w:rsid w:val="00B32124"/>
    <w:rsid w:val="00B325AF"/>
    <w:rsid w:val="00B32C46"/>
    <w:rsid w:val="00B333DF"/>
    <w:rsid w:val="00B351F5"/>
    <w:rsid w:val="00B3612B"/>
    <w:rsid w:val="00B36765"/>
    <w:rsid w:val="00B369D8"/>
    <w:rsid w:val="00B37250"/>
    <w:rsid w:val="00B40233"/>
    <w:rsid w:val="00B411FF"/>
    <w:rsid w:val="00B413A8"/>
    <w:rsid w:val="00B425F0"/>
    <w:rsid w:val="00B4364F"/>
    <w:rsid w:val="00B4374E"/>
    <w:rsid w:val="00B44A67"/>
    <w:rsid w:val="00B453CD"/>
    <w:rsid w:val="00B45669"/>
    <w:rsid w:val="00B45BBF"/>
    <w:rsid w:val="00B46279"/>
    <w:rsid w:val="00B46D58"/>
    <w:rsid w:val="00B47535"/>
    <w:rsid w:val="00B4794D"/>
    <w:rsid w:val="00B5006E"/>
    <w:rsid w:val="00B50F8D"/>
    <w:rsid w:val="00B514E8"/>
    <w:rsid w:val="00B5181E"/>
    <w:rsid w:val="00B51D9F"/>
    <w:rsid w:val="00B5219E"/>
    <w:rsid w:val="00B522C1"/>
    <w:rsid w:val="00B52987"/>
    <w:rsid w:val="00B52C16"/>
    <w:rsid w:val="00B5319F"/>
    <w:rsid w:val="00B53B93"/>
    <w:rsid w:val="00B53D73"/>
    <w:rsid w:val="00B54C65"/>
    <w:rsid w:val="00B54F63"/>
    <w:rsid w:val="00B55371"/>
    <w:rsid w:val="00B553D4"/>
    <w:rsid w:val="00B56769"/>
    <w:rsid w:val="00B57948"/>
    <w:rsid w:val="00B57B4F"/>
    <w:rsid w:val="00B57D12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C74"/>
    <w:rsid w:val="00B64ECA"/>
    <w:rsid w:val="00B656EC"/>
    <w:rsid w:val="00B6575E"/>
    <w:rsid w:val="00B6601D"/>
    <w:rsid w:val="00B666FB"/>
    <w:rsid w:val="00B66AB9"/>
    <w:rsid w:val="00B66C0B"/>
    <w:rsid w:val="00B66F01"/>
    <w:rsid w:val="00B67667"/>
    <w:rsid w:val="00B67CCD"/>
    <w:rsid w:val="00B70DF8"/>
    <w:rsid w:val="00B716B0"/>
    <w:rsid w:val="00B71D73"/>
    <w:rsid w:val="00B72055"/>
    <w:rsid w:val="00B733F3"/>
    <w:rsid w:val="00B73AB8"/>
    <w:rsid w:val="00B73DE0"/>
    <w:rsid w:val="00B744F6"/>
    <w:rsid w:val="00B74B63"/>
    <w:rsid w:val="00B75687"/>
    <w:rsid w:val="00B75D2D"/>
    <w:rsid w:val="00B81197"/>
    <w:rsid w:val="00B81AD3"/>
    <w:rsid w:val="00B82520"/>
    <w:rsid w:val="00B853BF"/>
    <w:rsid w:val="00B8636F"/>
    <w:rsid w:val="00B86BCB"/>
    <w:rsid w:val="00B86C5F"/>
    <w:rsid w:val="00B9100A"/>
    <w:rsid w:val="00B916D0"/>
    <w:rsid w:val="00B925B0"/>
    <w:rsid w:val="00B92CA7"/>
    <w:rsid w:val="00B932B8"/>
    <w:rsid w:val="00B941D0"/>
    <w:rsid w:val="00B9581C"/>
    <w:rsid w:val="00B95FE0"/>
    <w:rsid w:val="00B961C7"/>
    <w:rsid w:val="00B96B73"/>
    <w:rsid w:val="00B975FA"/>
    <w:rsid w:val="00B9778A"/>
    <w:rsid w:val="00B9796D"/>
    <w:rsid w:val="00BA17C2"/>
    <w:rsid w:val="00BA249F"/>
    <w:rsid w:val="00BA2853"/>
    <w:rsid w:val="00BA2ED7"/>
    <w:rsid w:val="00BA3554"/>
    <w:rsid w:val="00BA4AEC"/>
    <w:rsid w:val="00BA504A"/>
    <w:rsid w:val="00BA632C"/>
    <w:rsid w:val="00BA6E63"/>
    <w:rsid w:val="00BA7128"/>
    <w:rsid w:val="00BB1C9B"/>
    <w:rsid w:val="00BB3575"/>
    <w:rsid w:val="00BB4ADD"/>
    <w:rsid w:val="00BB500A"/>
    <w:rsid w:val="00BB50D0"/>
    <w:rsid w:val="00BB52F9"/>
    <w:rsid w:val="00BB5B81"/>
    <w:rsid w:val="00BB6319"/>
    <w:rsid w:val="00BB67B5"/>
    <w:rsid w:val="00BB682B"/>
    <w:rsid w:val="00BB74CF"/>
    <w:rsid w:val="00BB77F2"/>
    <w:rsid w:val="00BB7A52"/>
    <w:rsid w:val="00BC0BAC"/>
    <w:rsid w:val="00BC0CA7"/>
    <w:rsid w:val="00BC1555"/>
    <w:rsid w:val="00BC1804"/>
    <w:rsid w:val="00BC2255"/>
    <w:rsid w:val="00BC256B"/>
    <w:rsid w:val="00BC2E4D"/>
    <w:rsid w:val="00BC354F"/>
    <w:rsid w:val="00BC3A0B"/>
    <w:rsid w:val="00BC3E66"/>
    <w:rsid w:val="00BC4594"/>
    <w:rsid w:val="00BC502B"/>
    <w:rsid w:val="00BC54CA"/>
    <w:rsid w:val="00BC5D2F"/>
    <w:rsid w:val="00BC6807"/>
    <w:rsid w:val="00BC68A8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AEE"/>
    <w:rsid w:val="00BD50E7"/>
    <w:rsid w:val="00BD5575"/>
    <w:rsid w:val="00BD572E"/>
    <w:rsid w:val="00BD587C"/>
    <w:rsid w:val="00BD5F94"/>
    <w:rsid w:val="00BD6BF7"/>
    <w:rsid w:val="00BD72E6"/>
    <w:rsid w:val="00BE01AE"/>
    <w:rsid w:val="00BE0C42"/>
    <w:rsid w:val="00BE1C5E"/>
    <w:rsid w:val="00BE2236"/>
    <w:rsid w:val="00BE2572"/>
    <w:rsid w:val="00BE319F"/>
    <w:rsid w:val="00BE40B1"/>
    <w:rsid w:val="00BE439E"/>
    <w:rsid w:val="00BE45B6"/>
    <w:rsid w:val="00BE4CFA"/>
    <w:rsid w:val="00BE5381"/>
    <w:rsid w:val="00BE54A9"/>
    <w:rsid w:val="00BE5525"/>
    <w:rsid w:val="00BE557F"/>
    <w:rsid w:val="00BE5F44"/>
    <w:rsid w:val="00BE6363"/>
    <w:rsid w:val="00BE6F5D"/>
    <w:rsid w:val="00BE7FE1"/>
    <w:rsid w:val="00BF0913"/>
    <w:rsid w:val="00BF09F8"/>
    <w:rsid w:val="00BF0BF6"/>
    <w:rsid w:val="00BF1CBD"/>
    <w:rsid w:val="00BF1D90"/>
    <w:rsid w:val="00BF270F"/>
    <w:rsid w:val="00BF2785"/>
    <w:rsid w:val="00BF2C19"/>
    <w:rsid w:val="00BF3696"/>
    <w:rsid w:val="00BF3E44"/>
    <w:rsid w:val="00BF46D6"/>
    <w:rsid w:val="00BF4D4C"/>
    <w:rsid w:val="00BF4E90"/>
    <w:rsid w:val="00BF4FFD"/>
    <w:rsid w:val="00BF5421"/>
    <w:rsid w:val="00BF603D"/>
    <w:rsid w:val="00BF7253"/>
    <w:rsid w:val="00BF762F"/>
    <w:rsid w:val="00BF79C6"/>
    <w:rsid w:val="00C003F5"/>
    <w:rsid w:val="00C008F7"/>
    <w:rsid w:val="00C00E33"/>
    <w:rsid w:val="00C010D8"/>
    <w:rsid w:val="00C024D3"/>
    <w:rsid w:val="00C029B6"/>
    <w:rsid w:val="00C03283"/>
    <w:rsid w:val="00C03431"/>
    <w:rsid w:val="00C0350C"/>
    <w:rsid w:val="00C03E1D"/>
    <w:rsid w:val="00C0413D"/>
    <w:rsid w:val="00C04176"/>
    <w:rsid w:val="00C055E0"/>
    <w:rsid w:val="00C061D3"/>
    <w:rsid w:val="00C061DC"/>
    <w:rsid w:val="00C062D8"/>
    <w:rsid w:val="00C06409"/>
    <w:rsid w:val="00C0735A"/>
    <w:rsid w:val="00C07F24"/>
    <w:rsid w:val="00C122A6"/>
    <w:rsid w:val="00C132F1"/>
    <w:rsid w:val="00C13447"/>
    <w:rsid w:val="00C13B79"/>
    <w:rsid w:val="00C143D2"/>
    <w:rsid w:val="00C14561"/>
    <w:rsid w:val="00C14D56"/>
    <w:rsid w:val="00C14F1A"/>
    <w:rsid w:val="00C156C3"/>
    <w:rsid w:val="00C15BC3"/>
    <w:rsid w:val="00C16602"/>
    <w:rsid w:val="00C16F3F"/>
    <w:rsid w:val="00C17414"/>
    <w:rsid w:val="00C207A1"/>
    <w:rsid w:val="00C20AD3"/>
    <w:rsid w:val="00C2151D"/>
    <w:rsid w:val="00C21AF3"/>
    <w:rsid w:val="00C2217E"/>
    <w:rsid w:val="00C22421"/>
    <w:rsid w:val="00C232E0"/>
    <w:rsid w:val="00C23B1B"/>
    <w:rsid w:val="00C23D48"/>
    <w:rsid w:val="00C23F1D"/>
    <w:rsid w:val="00C24256"/>
    <w:rsid w:val="00C24CA6"/>
    <w:rsid w:val="00C257D6"/>
    <w:rsid w:val="00C2603E"/>
    <w:rsid w:val="00C26B4D"/>
    <w:rsid w:val="00C26CF7"/>
    <w:rsid w:val="00C277E3"/>
    <w:rsid w:val="00C27A88"/>
    <w:rsid w:val="00C27BA4"/>
    <w:rsid w:val="00C3071E"/>
    <w:rsid w:val="00C30BFB"/>
    <w:rsid w:val="00C3130B"/>
    <w:rsid w:val="00C31373"/>
    <w:rsid w:val="00C324F0"/>
    <w:rsid w:val="00C33115"/>
    <w:rsid w:val="00C33B35"/>
    <w:rsid w:val="00C3421C"/>
    <w:rsid w:val="00C34296"/>
    <w:rsid w:val="00C34414"/>
    <w:rsid w:val="00C3484C"/>
    <w:rsid w:val="00C34AFD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213"/>
    <w:rsid w:val="00C43524"/>
    <w:rsid w:val="00C435DD"/>
    <w:rsid w:val="00C43C58"/>
    <w:rsid w:val="00C43FEC"/>
    <w:rsid w:val="00C4487D"/>
    <w:rsid w:val="00C45522"/>
    <w:rsid w:val="00C45620"/>
    <w:rsid w:val="00C45778"/>
    <w:rsid w:val="00C45B20"/>
    <w:rsid w:val="00C461C8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A88"/>
    <w:rsid w:val="00C53648"/>
    <w:rsid w:val="00C53926"/>
    <w:rsid w:val="00C53D1C"/>
    <w:rsid w:val="00C5459B"/>
    <w:rsid w:val="00C54730"/>
    <w:rsid w:val="00C54B53"/>
    <w:rsid w:val="00C54CEE"/>
    <w:rsid w:val="00C5588A"/>
    <w:rsid w:val="00C56BBA"/>
    <w:rsid w:val="00C57D7E"/>
    <w:rsid w:val="00C611EE"/>
    <w:rsid w:val="00C61F21"/>
    <w:rsid w:val="00C6256F"/>
    <w:rsid w:val="00C6329E"/>
    <w:rsid w:val="00C6467B"/>
    <w:rsid w:val="00C647D8"/>
    <w:rsid w:val="00C648B6"/>
    <w:rsid w:val="00C648DF"/>
    <w:rsid w:val="00C64BF0"/>
    <w:rsid w:val="00C64E56"/>
    <w:rsid w:val="00C66474"/>
    <w:rsid w:val="00C66A65"/>
    <w:rsid w:val="00C67E80"/>
    <w:rsid w:val="00C67FAB"/>
    <w:rsid w:val="00C706F4"/>
    <w:rsid w:val="00C70C1A"/>
    <w:rsid w:val="00C71392"/>
    <w:rsid w:val="00C71646"/>
    <w:rsid w:val="00C71E26"/>
    <w:rsid w:val="00C72606"/>
    <w:rsid w:val="00C7261B"/>
    <w:rsid w:val="00C72D0E"/>
    <w:rsid w:val="00C72E21"/>
    <w:rsid w:val="00C736F0"/>
    <w:rsid w:val="00C73E62"/>
    <w:rsid w:val="00C752FC"/>
    <w:rsid w:val="00C7561C"/>
    <w:rsid w:val="00C767C7"/>
    <w:rsid w:val="00C80445"/>
    <w:rsid w:val="00C8055A"/>
    <w:rsid w:val="00C806B2"/>
    <w:rsid w:val="00C807D9"/>
    <w:rsid w:val="00C80B25"/>
    <w:rsid w:val="00C81187"/>
    <w:rsid w:val="00C813A9"/>
    <w:rsid w:val="00C816CA"/>
    <w:rsid w:val="00C81FE2"/>
    <w:rsid w:val="00C82B6D"/>
    <w:rsid w:val="00C82BD2"/>
    <w:rsid w:val="00C83D8F"/>
    <w:rsid w:val="00C84419"/>
    <w:rsid w:val="00C84B20"/>
    <w:rsid w:val="00C85FFA"/>
    <w:rsid w:val="00C861E9"/>
    <w:rsid w:val="00C864DC"/>
    <w:rsid w:val="00C869C9"/>
    <w:rsid w:val="00C86AB3"/>
    <w:rsid w:val="00C87B61"/>
    <w:rsid w:val="00C87BF8"/>
    <w:rsid w:val="00C90796"/>
    <w:rsid w:val="00C9153B"/>
    <w:rsid w:val="00C91F69"/>
    <w:rsid w:val="00C929A7"/>
    <w:rsid w:val="00C93168"/>
    <w:rsid w:val="00C94323"/>
    <w:rsid w:val="00C961A9"/>
    <w:rsid w:val="00C970BB"/>
    <w:rsid w:val="00C97552"/>
    <w:rsid w:val="00C978AF"/>
    <w:rsid w:val="00CA0015"/>
    <w:rsid w:val="00CA0A33"/>
    <w:rsid w:val="00CA11F2"/>
    <w:rsid w:val="00CA169D"/>
    <w:rsid w:val="00CA1747"/>
    <w:rsid w:val="00CA1C11"/>
    <w:rsid w:val="00CA1F39"/>
    <w:rsid w:val="00CA2207"/>
    <w:rsid w:val="00CA2B01"/>
    <w:rsid w:val="00CA364F"/>
    <w:rsid w:val="00CA4510"/>
    <w:rsid w:val="00CA485E"/>
    <w:rsid w:val="00CA4AB2"/>
    <w:rsid w:val="00CA5671"/>
    <w:rsid w:val="00CA590C"/>
    <w:rsid w:val="00CA5B8D"/>
    <w:rsid w:val="00CA5DD1"/>
    <w:rsid w:val="00CA73F7"/>
    <w:rsid w:val="00CA770E"/>
    <w:rsid w:val="00CA7AA9"/>
    <w:rsid w:val="00CA7C54"/>
    <w:rsid w:val="00CB0129"/>
    <w:rsid w:val="00CB0901"/>
    <w:rsid w:val="00CB0A01"/>
    <w:rsid w:val="00CB1211"/>
    <w:rsid w:val="00CB2FE2"/>
    <w:rsid w:val="00CB3CB1"/>
    <w:rsid w:val="00CB41AB"/>
    <w:rsid w:val="00CB4B5C"/>
    <w:rsid w:val="00CB4C1E"/>
    <w:rsid w:val="00CB5290"/>
    <w:rsid w:val="00CB5764"/>
    <w:rsid w:val="00CB68EF"/>
    <w:rsid w:val="00CB759C"/>
    <w:rsid w:val="00CB79A4"/>
    <w:rsid w:val="00CC0326"/>
    <w:rsid w:val="00CC06A8"/>
    <w:rsid w:val="00CC0A8D"/>
    <w:rsid w:val="00CC0E15"/>
    <w:rsid w:val="00CC2B97"/>
    <w:rsid w:val="00CC3097"/>
    <w:rsid w:val="00CC3BAC"/>
    <w:rsid w:val="00CC410F"/>
    <w:rsid w:val="00CC518E"/>
    <w:rsid w:val="00CC6362"/>
    <w:rsid w:val="00CC69D0"/>
    <w:rsid w:val="00CC70AB"/>
    <w:rsid w:val="00CC73F0"/>
    <w:rsid w:val="00CC7FFA"/>
    <w:rsid w:val="00CD01CC"/>
    <w:rsid w:val="00CD043A"/>
    <w:rsid w:val="00CD04B5"/>
    <w:rsid w:val="00CD1CBF"/>
    <w:rsid w:val="00CD1E50"/>
    <w:rsid w:val="00CD3548"/>
    <w:rsid w:val="00CD4190"/>
    <w:rsid w:val="00CD435C"/>
    <w:rsid w:val="00CD4898"/>
    <w:rsid w:val="00CD51E6"/>
    <w:rsid w:val="00CD5802"/>
    <w:rsid w:val="00CD6B60"/>
    <w:rsid w:val="00CD75F4"/>
    <w:rsid w:val="00CD7A4E"/>
    <w:rsid w:val="00CD7A4F"/>
    <w:rsid w:val="00CD7E91"/>
    <w:rsid w:val="00CE0D95"/>
    <w:rsid w:val="00CE10B2"/>
    <w:rsid w:val="00CE1E11"/>
    <w:rsid w:val="00CE2264"/>
    <w:rsid w:val="00CE35E7"/>
    <w:rsid w:val="00CE4D1D"/>
    <w:rsid w:val="00CE56FD"/>
    <w:rsid w:val="00CE71AA"/>
    <w:rsid w:val="00CE7B83"/>
    <w:rsid w:val="00CE7BF1"/>
    <w:rsid w:val="00CF0D0D"/>
    <w:rsid w:val="00CF1653"/>
    <w:rsid w:val="00CF1742"/>
    <w:rsid w:val="00CF1857"/>
    <w:rsid w:val="00CF1966"/>
    <w:rsid w:val="00CF2304"/>
    <w:rsid w:val="00CF2692"/>
    <w:rsid w:val="00CF34D0"/>
    <w:rsid w:val="00CF34DE"/>
    <w:rsid w:val="00CF3B1A"/>
    <w:rsid w:val="00CF6D51"/>
    <w:rsid w:val="00CF7801"/>
    <w:rsid w:val="00CF7A4E"/>
    <w:rsid w:val="00CF7F57"/>
    <w:rsid w:val="00D00401"/>
    <w:rsid w:val="00D0068C"/>
    <w:rsid w:val="00D008B5"/>
    <w:rsid w:val="00D00A61"/>
    <w:rsid w:val="00D00BED"/>
    <w:rsid w:val="00D00DA3"/>
    <w:rsid w:val="00D01191"/>
    <w:rsid w:val="00D01B3C"/>
    <w:rsid w:val="00D02861"/>
    <w:rsid w:val="00D03331"/>
    <w:rsid w:val="00D03E7C"/>
    <w:rsid w:val="00D043C1"/>
    <w:rsid w:val="00D043FA"/>
    <w:rsid w:val="00D04575"/>
    <w:rsid w:val="00D048EE"/>
    <w:rsid w:val="00D04B17"/>
    <w:rsid w:val="00D04BAA"/>
    <w:rsid w:val="00D050C5"/>
    <w:rsid w:val="00D0532E"/>
    <w:rsid w:val="00D05A4D"/>
    <w:rsid w:val="00D0677B"/>
    <w:rsid w:val="00D06AAC"/>
    <w:rsid w:val="00D07367"/>
    <w:rsid w:val="00D10298"/>
    <w:rsid w:val="00D104E6"/>
    <w:rsid w:val="00D11611"/>
    <w:rsid w:val="00D11878"/>
    <w:rsid w:val="00D11FD2"/>
    <w:rsid w:val="00D132BC"/>
    <w:rsid w:val="00D13662"/>
    <w:rsid w:val="00D139F4"/>
    <w:rsid w:val="00D13E20"/>
    <w:rsid w:val="00D14FAA"/>
    <w:rsid w:val="00D150B0"/>
    <w:rsid w:val="00D15272"/>
    <w:rsid w:val="00D161B8"/>
    <w:rsid w:val="00D17258"/>
    <w:rsid w:val="00D17C45"/>
    <w:rsid w:val="00D17CD1"/>
    <w:rsid w:val="00D21019"/>
    <w:rsid w:val="00D219A5"/>
    <w:rsid w:val="00D21AD1"/>
    <w:rsid w:val="00D22464"/>
    <w:rsid w:val="00D22CBB"/>
    <w:rsid w:val="00D23C17"/>
    <w:rsid w:val="00D23E36"/>
    <w:rsid w:val="00D2450A"/>
    <w:rsid w:val="00D25A2A"/>
    <w:rsid w:val="00D26FCF"/>
    <w:rsid w:val="00D27019"/>
    <w:rsid w:val="00D273E6"/>
    <w:rsid w:val="00D27476"/>
    <w:rsid w:val="00D27B1C"/>
    <w:rsid w:val="00D27C21"/>
    <w:rsid w:val="00D30487"/>
    <w:rsid w:val="00D30F7E"/>
    <w:rsid w:val="00D31759"/>
    <w:rsid w:val="00D31874"/>
    <w:rsid w:val="00D32092"/>
    <w:rsid w:val="00D320A2"/>
    <w:rsid w:val="00D326C7"/>
    <w:rsid w:val="00D32870"/>
    <w:rsid w:val="00D32DD8"/>
    <w:rsid w:val="00D32F51"/>
    <w:rsid w:val="00D33481"/>
    <w:rsid w:val="00D334B6"/>
    <w:rsid w:val="00D338CC"/>
    <w:rsid w:val="00D3423E"/>
    <w:rsid w:val="00D3436F"/>
    <w:rsid w:val="00D356C3"/>
    <w:rsid w:val="00D359EB"/>
    <w:rsid w:val="00D35E75"/>
    <w:rsid w:val="00D362DB"/>
    <w:rsid w:val="00D3681C"/>
    <w:rsid w:val="00D36D97"/>
    <w:rsid w:val="00D3754C"/>
    <w:rsid w:val="00D411B6"/>
    <w:rsid w:val="00D4164A"/>
    <w:rsid w:val="00D41AE8"/>
    <w:rsid w:val="00D41F7D"/>
    <w:rsid w:val="00D42D33"/>
    <w:rsid w:val="00D42E80"/>
    <w:rsid w:val="00D433D6"/>
    <w:rsid w:val="00D43420"/>
    <w:rsid w:val="00D4557B"/>
    <w:rsid w:val="00D463EA"/>
    <w:rsid w:val="00D46D5B"/>
    <w:rsid w:val="00D46F49"/>
    <w:rsid w:val="00D47316"/>
    <w:rsid w:val="00D47541"/>
    <w:rsid w:val="00D47A5B"/>
    <w:rsid w:val="00D47A9C"/>
    <w:rsid w:val="00D50545"/>
    <w:rsid w:val="00D50B56"/>
    <w:rsid w:val="00D51669"/>
    <w:rsid w:val="00D516BE"/>
    <w:rsid w:val="00D51DF5"/>
    <w:rsid w:val="00D523EF"/>
    <w:rsid w:val="00D52566"/>
    <w:rsid w:val="00D52CC7"/>
    <w:rsid w:val="00D52D0B"/>
    <w:rsid w:val="00D53408"/>
    <w:rsid w:val="00D53F8A"/>
    <w:rsid w:val="00D53FEB"/>
    <w:rsid w:val="00D5440E"/>
    <w:rsid w:val="00D5443D"/>
    <w:rsid w:val="00D54A25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855"/>
    <w:rsid w:val="00D62C0F"/>
    <w:rsid w:val="00D64A0E"/>
    <w:rsid w:val="00D659B3"/>
    <w:rsid w:val="00D65BF2"/>
    <w:rsid w:val="00D65E4E"/>
    <w:rsid w:val="00D65EBA"/>
    <w:rsid w:val="00D66198"/>
    <w:rsid w:val="00D667DA"/>
    <w:rsid w:val="00D70281"/>
    <w:rsid w:val="00D710BC"/>
    <w:rsid w:val="00D71259"/>
    <w:rsid w:val="00D72741"/>
    <w:rsid w:val="00D7354F"/>
    <w:rsid w:val="00D7435F"/>
    <w:rsid w:val="00D74569"/>
    <w:rsid w:val="00D746A9"/>
    <w:rsid w:val="00D74CCE"/>
    <w:rsid w:val="00D7504A"/>
    <w:rsid w:val="00D758CA"/>
    <w:rsid w:val="00D75F27"/>
    <w:rsid w:val="00D76027"/>
    <w:rsid w:val="00D76453"/>
    <w:rsid w:val="00D76BBA"/>
    <w:rsid w:val="00D770E9"/>
    <w:rsid w:val="00D77AD7"/>
    <w:rsid w:val="00D77ADB"/>
    <w:rsid w:val="00D77EF7"/>
    <w:rsid w:val="00D80916"/>
    <w:rsid w:val="00D815D1"/>
    <w:rsid w:val="00D81660"/>
    <w:rsid w:val="00D81962"/>
    <w:rsid w:val="00D820D2"/>
    <w:rsid w:val="00D82DAD"/>
    <w:rsid w:val="00D82E27"/>
    <w:rsid w:val="00D83043"/>
    <w:rsid w:val="00D8313C"/>
    <w:rsid w:val="00D84988"/>
    <w:rsid w:val="00D86538"/>
    <w:rsid w:val="00D867C2"/>
    <w:rsid w:val="00D873FE"/>
    <w:rsid w:val="00D875CB"/>
    <w:rsid w:val="00D90394"/>
    <w:rsid w:val="00D90640"/>
    <w:rsid w:val="00D91B2B"/>
    <w:rsid w:val="00D91C7E"/>
    <w:rsid w:val="00D927EB"/>
    <w:rsid w:val="00D94AC0"/>
    <w:rsid w:val="00D94F34"/>
    <w:rsid w:val="00D95A7D"/>
    <w:rsid w:val="00D970D2"/>
    <w:rsid w:val="00D976EB"/>
    <w:rsid w:val="00DA0186"/>
    <w:rsid w:val="00DA0948"/>
    <w:rsid w:val="00DA0A4E"/>
    <w:rsid w:val="00DA0D2B"/>
    <w:rsid w:val="00DA0F94"/>
    <w:rsid w:val="00DA0FDD"/>
    <w:rsid w:val="00DA1801"/>
    <w:rsid w:val="00DA187D"/>
    <w:rsid w:val="00DA19C1"/>
    <w:rsid w:val="00DA1AF1"/>
    <w:rsid w:val="00DA2289"/>
    <w:rsid w:val="00DA3EA6"/>
    <w:rsid w:val="00DA3F9C"/>
    <w:rsid w:val="00DA41B1"/>
    <w:rsid w:val="00DA4643"/>
    <w:rsid w:val="00DA5D3D"/>
    <w:rsid w:val="00DA687B"/>
    <w:rsid w:val="00DA6C97"/>
    <w:rsid w:val="00DB01A7"/>
    <w:rsid w:val="00DB0267"/>
    <w:rsid w:val="00DB14F9"/>
    <w:rsid w:val="00DB1680"/>
    <w:rsid w:val="00DB2BCC"/>
    <w:rsid w:val="00DB39A5"/>
    <w:rsid w:val="00DB3E17"/>
    <w:rsid w:val="00DB40C0"/>
    <w:rsid w:val="00DB41B7"/>
    <w:rsid w:val="00DB4273"/>
    <w:rsid w:val="00DB4CC7"/>
    <w:rsid w:val="00DB4FE3"/>
    <w:rsid w:val="00DB64C8"/>
    <w:rsid w:val="00DB680D"/>
    <w:rsid w:val="00DB6D02"/>
    <w:rsid w:val="00DB6E4E"/>
    <w:rsid w:val="00DB7289"/>
    <w:rsid w:val="00DB7787"/>
    <w:rsid w:val="00DC0B85"/>
    <w:rsid w:val="00DC14CE"/>
    <w:rsid w:val="00DC1B3F"/>
    <w:rsid w:val="00DC30CC"/>
    <w:rsid w:val="00DC4CCF"/>
    <w:rsid w:val="00DC5332"/>
    <w:rsid w:val="00DC567F"/>
    <w:rsid w:val="00DC59F5"/>
    <w:rsid w:val="00DC5C67"/>
    <w:rsid w:val="00DC619D"/>
    <w:rsid w:val="00DC64B5"/>
    <w:rsid w:val="00DC6732"/>
    <w:rsid w:val="00DC6FEB"/>
    <w:rsid w:val="00DC769E"/>
    <w:rsid w:val="00DD0158"/>
    <w:rsid w:val="00DD0FED"/>
    <w:rsid w:val="00DD15E2"/>
    <w:rsid w:val="00DD19B0"/>
    <w:rsid w:val="00DD2498"/>
    <w:rsid w:val="00DD250B"/>
    <w:rsid w:val="00DD27B0"/>
    <w:rsid w:val="00DD2F5B"/>
    <w:rsid w:val="00DD2F66"/>
    <w:rsid w:val="00DD322C"/>
    <w:rsid w:val="00DD3E3D"/>
    <w:rsid w:val="00DD41E4"/>
    <w:rsid w:val="00DD4F48"/>
    <w:rsid w:val="00DD51F0"/>
    <w:rsid w:val="00DD56AA"/>
    <w:rsid w:val="00DD5CF9"/>
    <w:rsid w:val="00DD66E7"/>
    <w:rsid w:val="00DD6FDA"/>
    <w:rsid w:val="00DE0618"/>
    <w:rsid w:val="00DE1323"/>
    <w:rsid w:val="00DE134D"/>
    <w:rsid w:val="00DE1D13"/>
    <w:rsid w:val="00DE1D22"/>
    <w:rsid w:val="00DE26E4"/>
    <w:rsid w:val="00DE2943"/>
    <w:rsid w:val="00DE2AE3"/>
    <w:rsid w:val="00DE3538"/>
    <w:rsid w:val="00DE3C28"/>
    <w:rsid w:val="00DE5421"/>
    <w:rsid w:val="00DE5873"/>
    <w:rsid w:val="00DE5B89"/>
    <w:rsid w:val="00DE6289"/>
    <w:rsid w:val="00DE65EA"/>
    <w:rsid w:val="00DE7706"/>
    <w:rsid w:val="00DE7753"/>
    <w:rsid w:val="00DE7F8F"/>
    <w:rsid w:val="00DF09E7"/>
    <w:rsid w:val="00DF0BD2"/>
    <w:rsid w:val="00DF112B"/>
    <w:rsid w:val="00DF11C4"/>
    <w:rsid w:val="00DF1625"/>
    <w:rsid w:val="00DF19A1"/>
    <w:rsid w:val="00DF3688"/>
    <w:rsid w:val="00DF44E3"/>
    <w:rsid w:val="00DF48C6"/>
    <w:rsid w:val="00DF5182"/>
    <w:rsid w:val="00DF749E"/>
    <w:rsid w:val="00E00AD1"/>
    <w:rsid w:val="00E01503"/>
    <w:rsid w:val="00E01672"/>
    <w:rsid w:val="00E020C1"/>
    <w:rsid w:val="00E02389"/>
    <w:rsid w:val="00E024E0"/>
    <w:rsid w:val="00E02F60"/>
    <w:rsid w:val="00E040F0"/>
    <w:rsid w:val="00E04589"/>
    <w:rsid w:val="00E045AE"/>
    <w:rsid w:val="00E046C2"/>
    <w:rsid w:val="00E048B1"/>
    <w:rsid w:val="00E04CFC"/>
    <w:rsid w:val="00E04FA9"/>
    <w:rsid w:val="00E05F32"/>
    <w:rsid w:val="00E05FDF"/>
    <w:rsid w:val="00E06E9D"/>
    <w:rsid w:val="00E070E6"/>
    <w:rsid w:val="00E10031"/>
    <w:rsid w:val="00E10BB7"/>
    <w:rsid w:val="00E1385B"/>
    <w:rsid w:val="00E141C7"/>
    <w:rsid w:val="00E14672"/>
    <w:rsid w:val="00E161F1"/>
    <w:rsid w:val="00E17450"/>
    <w:rsid w:val="00E17B7F"/>
    <w:rsid w:val="00E20011"/>
    <w:rsid w:val="00E207EB"/>
    <w:rsid w:val="00E20B3E"/>
    <w:rsid w:val="00E20E95"/>
    <w:rsid w:val="00E20EA4"/>
    <w:rsid w:val="00E21547"/>
    <w:rsid w:val="00E2217F"/>
    <w:rsid w:val="00E222A7"/>
    <w:rsid w:val="00E2296A"/>
    <w:rsid w:val="00E22E51"/>
    <w:rsid w:val="00E23155"/>
    <w:rsid w:val="00E23A9A"/>
    <w:rsid w:val="00E23F7F"/>
    <w:rsid w:val="00E23F8C"/>
    <w:rsid w:val="00E2406F"/>
    <w:rsid w:val="00E242FF"/>
    <w:rsid w:val="00E24EBF"/>
    <w:rsid w:val="00E25D59"/>
    <w:rsid w:val="00E2620A"/>
    <w:rsid w:val="00E2624C"/>
    <w:rsid w:val="00E267E5"/>
    <w:rsid w:val="00E268E8"/>
    <w:rsid w:val="00E26A48"/>
    <w:rsid w:val="00E26FEE"/>
    <w:rsid w:val="00E30F0C"/>
    <w:rsid w:val="00E310E1"/>
    <w:rsid w:val="00E31A0F"/>
    <w:rsid w:val="00E32500"/>
    <w:rsid w:val="00E32603"/>
    <w:rsid w:val="00E326DD"/>
    <w:rsid w:val="00E327B8"/>
    <w:rsid w:val="00E32CC2"/>
    <w:rsid w:val="00E32D5B"/>
    <w:rsid w:val="00E33157"/>
    <w:rsid w:val="00E3357F"/>
    <w:rsid w:val="00E33E6B"/>
    <w:rsid w:val="00E356D3"/>
    <w:rsid w:val="00E35FBA"/>
    <w:rsid w:val="00E3606B"/>
    <w:rsid w:val="00E364EC"/>
    <w:rsid w:val="00E36717"/>
    <w:rsid w:val="00E36842"/>
    <w:rsid w:val="00E36A86"/>
    <w:rsid w:val="00E401EA"/>
    <w:rsid w:val="00E40DE2"/>
    <w:rsid w:val="00E41156"/>
    <w:rsid w:val="00E41620"/>
    <w:rsid w:val="00E4239E"/>
    <w:rsid w:val="00E426B9"/>
    <w:rsid w:val="00E42FEB"/>
    <w:rsid w:val="00E430BF"/>
    <w:rsid w:val="00E4354F"/>
    <w:rsid w:val="00E43CEB"/>
    <w:rsid w:val="00E44A71"/>
    <w:rsid w:val="00E44BDE"/>
    <w:rsid w:val="00E44D86"/>
    <w:rsid w:val="00E45007"/>
    <w:rsid w:val="00E45ACA"/>
    <w:rsid w:val="00E45C7F"/>
    <w:rsid w:val="00E4611C"/>
    <w:rsid w:val="00E46422"/>
    <w:rsid w:val="00E46B0F"/>
    <w:rsid w:val="00E46DBA"/>
    <w:rsid w:val="00E4740C"/>
    <w:rsid w:val="00E51117"/>
    <w:rsid w:val="00E51CD0"/>
    <w:rsid w:val="00E51D3B"/>
    <w:rsid w:val="00E51D78"/>
    <w:rsid w:val="00E51EEA"/>
    <w:rsid w:val="00E54297"/>
    <w:rsid w:val="00E54B2C"/>
    <w:rsid w:val="00E5510F"/>
    <w:rsid w:val="00E55EBF"/>
    <w:rsid w:val="00E562C0"/>
    <w:rsid w:val="00E6008B"/>
    <w:rsid w:val="00E60276"/>
    <w:rsid w:val="00E6044F"/>
    <w:rsid w:val="00E60526"/>
    <w:rsid w:val="00E61782"/>
    <w:rsid w:val="00E6288F"/>
    <w:rsid w:val="00E63619"/>
    <w:rsid w:val="00E6367A"/>
    <w:rsid w:val="00E63C8D"/>
    <w:rsid w:val="00E64337"/>
    <w:rsid w:val="00E6482F"/>
    <w:rsid w:val="00E648D1"/>
    <w:rsid w:val="00E64D24"/>
    <w:rsid w:val="00E65F37"/>
    <w:rsid w:val="00E66866"/>
    <w:rsid w:val="00E674AE"/>
    <w:rsid w:val="00E67BA7"/>
    <w:rsid w:val="00E67FD5"/>
    <w:rsid w:val="00E70468"/>
    <w:rsid w:val="00E70A0B"/>
    <w:rsid w:val="00E70FC4"/>
    <w:rsid w:val="00E739BE"/>
    <w:rsid w:val="00E7424B"/>
    <w:rsid w:val="00E74264"/>
    <w:rsid w:val="00E749B7"/>
    <w:rsid w:val="00E74BF6"/>
    <w:rsid w:val="00E74F86"/>
    <w:rsid w:val="00E7522C"/>
    <w:rsid w:val="00E7544B"/>
    <w:rsid w:val="00E765B7"/>
    <w:rsid w:val="00E77AD7"/>
    <w:rsid w:val="00E77EEE"/>
    <w:rsid w:val="00E80312"/>
    <w:rsid w:val="00E805B6"/>
    <w:rsid w:val="00E80AFC"/>
    <w:rsid w:val="00E81D32"/>
    <w:rsid w:val="00E84171"/>
    <w:rsid w:val="00E8425F"/>
    <w:rsid w:val="00E85485"/>
    <w:rsid w:val="00E85A49"/>
    <w:rsid w:val="00E861BF"/>
    <w:rsid w:val="00E90E72"/>
    <w:rsid w:val="00E90FD0"/>
    <w:rsid w:val="00E91A69"/>
    <w:rsid w:val="00E91D37"/>
    <w:rsid w:val="00E91F17"/>
    <w:rsid w:val="00E92272"/>
    <w:rsid w:val="00E92BAA"/>
    <w:rsid w:val="00E93151"/>
    <w:rsid w:val="00E93CA2"/>
    <w:rsid w:val="00E94D7F"/>
    <w:rsid w:val="00E95645"/>
    <w:rsid w:val="00E95CE6"/>
    <w:rsid w:val="00E95E47"/>
    <w:rsid w:val="00E969ED"/>
    <w:rsid w:val="00E96B46"/>
    <w:rsid w:val="00E9746B"/>
    <w:rsid w:val="00EA059F"/>
    <w:rsid w:val="00EA06E9"/>
    <w:rsid w:val="00EA0AEE"/>
    <w:rsid w:val="00EA0D10"/>
    <w:rsid w:val="00EA1314"/>
    <w:rsid w:val="00EA140F"/>
    <w:rsid w:val="00EA150B"/>
    <w:rsid w:val="00EA1765"/>
    <w:rsid w:val="00EA262B"/>
    <w:rsid w:val="00EA31E0"/>
    <w:rsid w:val="00EA3C2C"/>
    <w:rsid w:val="00EA3E33"/>
    <w:rsid w:val="00EA3FD0"/>
    <w:rsid w:val="00EA40DF"/>
    <w:rsid w:val="00EA4330"/>
    <w:rsid w:val="00EA5168"/>
    <w:rsid w:val="00EA58C8"/>
    <w:rsid w:val="00EA625E"/>
    <w:rsid w:val="00EA6AE0"/>
    <w:rsid w:val="00EA7170"/>
    <w:rsid w:val="00EA7394"/>
    <w:rsid w:val="00EA7474"/>
    <w:rsid w:val="00EA7CA6"/>
    <w:rsid w:val="00EA7FA5"/>
    <w:rsid w:val="00EB06DA"/>
    <w:rsid w:val="00EB0A68"/>
    <w:rsid w:val="00EB0B3D"/>
    <w:rsid w:val="00EB2387"/>
    <w:rsid w:val="00EB2AE8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165E"/>
    <w:rsid w:val="00EC22F7"/>
    <w:rsid w:val="00EC2345"/>
    <w:rsid w:val="00EC2CDE"/>
    <w:rsid w:val="00EC362B"/>
    <w:rsid w:val="00EC400D"/>
    <w:rsid w:val="00EC4580"/>
    <w:rsid w:val="00EC5C41"/>
    <w:rsid w:val="00EC68D2"/>
    <w:rsid w:val="00EC7188"/>
    <w:rsid w:val="00EC759E"/>
    <w:rsid w:val="00EC7897"/>
    <w:rsid w:val="00ED0338"/>
    <w:rsid w:val="00ED0BF3"/>
    <w:rsid w:val="00ED0DE3"/>
    <w:rsid w:val="00ED1142"/>
    <w:rsid w:val="00ED1170"/>
    <w:rsid w:val="00ED190B"/>
    <w:rsid w:val="00ED2352"/>
    <w:rsid w:val="00ED2462"/>
    <w:rsid w:val="00ED2AFF"/>
    <w:rsid w:val="00ED3BA4"/>
    <w:rsid w:val="00ED4AE3"/>
    <w:rsid w:val="00ED4C1D"/>
    <w:rsid w:val="00ED5972"/>
    <w:rsid w:val="00ED59E0"/>
    <w:rsid w:val="00ED5C1C"/>
    <w:rsid w:val="00ED62EA"/>
    <w:rsid w:val="00ED6836"/>
    <w:rsid w:val="00ED6A38"/>
    <w:rsid w:val="00EE09A4"/>
    <w:rsid w:val="00EE0CB1"/>
    <w:rsid w:val="00EE0EB3"/>
    <w:rsid w:val="00EE0EF1"/>
    <w:rsid w:val="00EE1022"/>
    <w:rsid w:val="00EE2663"/>
    <w:rsid w:val="00EE4047"/>
    <w:rsid w:val="00EE4503"/>
    <w:rsid w:val="00EE46E2"/>
    <w:rsid w:val="00EE55F5"/>
    <w:rsid w:val="00EE5855"/>
    <w:rsid w:val="00EE59C9"/>
    <w:rsid w:val="00EE5A09"/>
    <w:rsid w:val="00EE62ED"/>
    <w:rsid w:val="00EE7019"/>
    <w:rsid w:val="00EE73A8"/>
    <w:rsid w:val="00EE76ED"/>
    <w:rsid w:val="00EE7758"/>
    <w:rsid w:val="00EE78C9"/>
    <w:rsid w:val="00EE7A99"/>
    <w:rsid w:val="00EF11FF"/>
    <w:rsid w:val="00EF1CD5"/>
    <w:rsid w:val="00EF24C7"/>
    <w:rsid w:val="00EF273B"/>
    <w:rsid w:val="00EF2954"/>
    <w:rsid w:val="00EF2B43"/>
    <w:rsid w:val="00EF352E"/>
    <w:rsid w:val="00EF3662"/>
    <w:rsid w:val="00EF548A"/>
    <w:rsid w:val="00EF6526"/>
    <w:rsid w:val="00EF6AA2"/>
    <w:rsid w:val="00EF7868"/>
    <w:rsid w:val="00F00565"/>
    <w:rsid w:val="00F00C96"/>
    <w:rsid w:val="00F016A2"/>
    <w:rsid w:val="00F01D1E"/>
    <w:rsid w:val="00F04AA1"/>
    <w:rsid w:val="00F04FC3"/>
    <w:rsid w:val="00F06F30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54A2"/>
    <w:rsid w:val="00F15CED"/>
    <w:rsid w:val="00F15F72"/>
    <w:rsid w:val="00F1738A"/>
    <w:rsid w:val="00F17B6A"/>
    <w:rsid w:val="00F20B78"/>
    <w:rsid w:val="00F20CF5"/>
    <w:rsid w:val="00F20DA5"/>
    <w:rsid w:val="00F2113B"/>
    <w:rsid w:val="00F215E2"/>
    <w:rsid w:val="00F21C0D"/>
    <w:rsid w:val="00F21C25"/>
    <w:rsid w:val="00F21F7F"/>
    <w:rsid w:val="00F22027"/>
    <w:rsid w:val="00F23100"/>
    <w:rsid w:val="00F23A51"/>
    <w:rsid w:val="00F23CD8"/>
    <w:rsid w:val="00F241F7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13FF"/>
    <w:rsid w:val="00F315D1"/>
    <w:rsid w:val="00F32C95"/>
    <w:rsid w:val="00F332DF"/>
    <w:rsid w:val="00F339E3"/>
    <w:rsid w:val="00F34417"/>
    <w:rsid w:val="00F36AD3"/>
    <w:rsid w:val="00F36E1F"/>
    <w:rsid w:val="00F370A1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32DC"/>
    <w:rsid w:val="00F4395E"/>
    <w:rsid w:val="00F43A66"/>
    <w:rsid w:val="00F43D7C"/>
    <w:rsid w:val="00F43DE4"/>
    <w:rsid w:val="00F449C0"/>
    <w:rsid w:val="00F45B4D"/>
    <w:rsid w:val="00F45B8B"/>
    <w:rsid w:val="00F460E3"/>
    <w:rsid w:val="00F50BA8"/>
    <w:rsid w:val="00F52AA4"/>
    <w:rsid w:val="00F535C1"/>
    <w:rsid w:val="00F53D4F"/>
    <w:rsid w:val="00F53DF8"/>
    <w:rsid w:val="00F546F2"/>
    <w:rsid w:val="00F5526F"/>
    <w:rsid w:val="00F55654"/>
    <w:rsid w:val="00F556B0"/>
    <w:rsid w:val="00F55ECA"/>
    <w:rsid w:val="00F562DD"/>
    <w:rsid w:val="00F5653D"/>
    <w:rsid w:val="00F60675"/>
    <w:rsid w:val="00F607C7"/>
    <w:rsid w:val="00F60A05"/>
    <w:rsid w:val="00F61898"/>
    <w:rsid w:val="00F61A9D"/>
    <w:rsid w:val="00F61D7A"/>
    <w:rsid w:val="00F62714"/>
    <w:rsid w:val="00F62D7A"/>
    <w:rsid w:val="00F63223"/>
    <w:rsid w:val="00F63464"/>
    <w:rsid w:val="00F63BBB"/>
    <w:rsid w:val="00F64BF8"/>
    <w:rsid w:val="00F64DF9"/>
    <w:rsid w:val="00F65659"/>
    <w:rsid w:val="00F658E7"/>
    <w:rsid w:val="00F66146"/>
    <w:rsid w:val="00F667B5"/>
    <w:rsid w:val="00F676CB"/>
    <w:rsid w:val="00F677F1"/>
    <w:rsid w:val="00F67946"/>
    <w:rsid w:val="00F67CD4"/>
    <w:rsid w:val="00F70E55"/>
    <w:rsid w:val="00F71F29"/>
    <w:rsid w:val="00F7342A"/>
    <w:rsid w:val="00F73CAB"/>
    <w:rsid w:val="00F73D7F"/>
    <w:rsid w:val="00F743B3"/>
    <w:rsid w:val="00F7451F"/>
    <w:rsid w:val="00F7467F"/>
    <w:rsid w:val="00F74843"/>
    <w:rsid w:val="00F74984"/>
    <w:rsid w:val="00F7541A"/>
    <w:rsid w:val="00F7609B"/>
    <w:rsid w:val="00F763EC"/>
    <w:rsid w:val="00F775CA"/>
    <w:rsid w:val="00F80761"/>
    <w:rsid w:val="00F825AC"/>
    <w:rsid w:val="00F82623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0C3"/>
    <w:rsid w:val="00F871C2"/>
    <w:rsid w:val="00F87FD4"/>
    <w:rsid w:val="00F914CF"/>
    <w:rsid w:val="00F91CEB"/>
    <w:rsid w:val="00F92A53"/>
    <w:rsid w:val="00F930CD"/>
    <w:rsid w:val="00F932ED"/>
    <w:rsid w:val="00F934C1"/>
    <w:rsid w:val="00F9448B"/>
    <w:rsid w:val="00F954E8"/>
    <w:rsid w:val="00F95BB0"/>
    <w:rsid w:val="00F95E94"/>
    <w:rsid w:val="00F96993"/>
    <w:rsid w:val="00F97595"/>
    <w:rsid w:val="00F9791A"/>
    <w:rsid w:val="00F97C74"/>
    <w:rsid w:val="00F97D3E"/>
    <w:rsid w:val="00FA0498"/>
    <w:rsid w:val="00FA0E41"/>
    <w:rsid w:val="00FA0EEA"/>
    <w:rsid w:val="00FA2B47"/>
    <w:rsid w:val="00FA2BFA"/>
    <w:rsid w:val="00FA2DBA"/>
    <w:rsid w:val="00FA2F7C"/>
    <w:rsid w:val="00FA2FB6"/>
    <w:rsid w:val="00FA37C3"/>
    <w:rsid w:val="00FA3D8E"/>
    <w:rsid w:val="00FA409E"/>
    <w:rsid w:val="00FA4725"/>
    <w:rsid w:val="00FA4F9D"/>
    <w:rsid w:val="00FA5671"/>
    <w:rsid w:val="00FA5CBD"/>
    <w:rsid w:val="00FA6B94"/>
    <w:rsid w:val="00FA6F47"/>
    <w:rsid w:val="00FA7EAA"/>
    <w:rsid w:val="00FB068C"/>
    <w:rsid w:val="00FB10C7"/>
    <w:rsid w:val="00FB12F4"/>
    <w:rsid w:val="00FB1530"/>
    <w:rsid w:val="00FB15D0"/>
    <w:rsid w:val="00FB22E8"/>
    <w:rsid w:val="00FB35D5"/>
    <w:rsid w:val="00FB3AE2"/>
    <w:rsid w:val="00FB3AE9"/>
    <w:rsid w:val="00FB3AFB"/>
    <w:rsid w:val="00FB3CC9"/>
    <w:rsid w:val="00FB4964"/>
    <w:rsid w:val="00FB4ACF"/>
    <w:rsid w:val="00FB4AFE"/>
    <w:rsid w:val="00FB576C"/>
    <w:rsid w:val="00FB72F4"/>
    <w:rsid w:val="00FB76FD"/>
    <w:rsid w:val="00FB7899"/>
    <w:rsid w:val="00FB78E7"/>
    <w:rsid w:val="00FB796B"/>
    <w:rsid w:val="00FC016A"/>
    <w:rsid w:val="00FC096C"/>
    <w:rsid w:val="00FC0FDC"/>
    <w:rsid w:val="00FC10BB"/>
    <w:rsid w:val="00FC1A85"/>
    <w:rsid w:val="00FC1B08"/>
    <w:rsid w:val="00FC22F4"/>
    <w:rsid w:val="00FC283C"/>
    <w:rsid w:val="00FC2FB3"/>
    <w:rsid w:val="00FC3663"/>
    <w:rsid w:val="00FC4412"/>
    <w:rsid w:val="00FC4B16"/>
    <w:rsid w:val="00FC5859"/>
    <w:rsid w:val="00FC6150"/>
    <w:rsid w:val="00FC63B6"/>
    <w:rsid w:val="00FC69A8"/>
    <w:rsid w:val="00FC6A09"/>
    <w:rsid w:val="00FC6B2B"/>
    <w:rsid w:val="00FD06E3"/>
    <w:rsid w:val="00FD0747"/>
    <w:rsid w:val="00FD0B1A"/>
    <w:rsid w:val="00FD0DBE"/>
    <w:rsid w:val="00FD1148"/>
    <w:rsid w:val="00FD1AAF"/>
    <w:rsid w:val="00FD26FA"/>
    <w:rsid w:val="00FD2748"/>
    <w:rsid w:val="00FD2843"/>
    <w:rsid w:val="00FD2B51"/>
    <w:rsid w:val="00FD2C88"/>
    <w:rsid w:val="00FD4D68"/>
    <w:rsid w:val="00FD4DA5"/>
    <w:rsid w:val="00FD4DBF"/>
    <w:rsid w:val="00FD55EB"/>
    <w:rsid w:val="00FD57B8"/>
    <w:rsid w:val="00FD7291"/>
    <w:rsid w:val="00FD7772"/>
    <w:rsid w:val="00FE0FD2"/>
    <w:rsid w:val="00FE1316"/>
    <w:rsid w:val="00FE1D95"/>
    <w:rsid w:val="00FE1FAB"/>
    <w:rsid w:val="00FE2802"/>
    <w:rsid w:val="00FE2AA4"/>
    <w:rsid w:val="00FE2DB6"/>
    <w:rsid w:val="00FE449E"/>
    <w:rsid w:val="00FE54DC"/>
    <w:rsid w:val="00FE5743"/>
    <w:rsid w:val="00FE6887"/>
    <w:rsid w:val="00FE6C2A"/>
    <w:rsid w:val="00FE75E6"/>
    <w:rsid w:val="00FE76B9"/>
    <w:rsid w:val="00FE7898"/>
    <w:rsid w:val="00FF04A4"/>
    <w:rsid w:val="00FF0766"/>
    <w:rsid w:val="00FF0775"/>
    <w:rsid w:val="00FF0FE2"/>
    <w:rsid w:val="00FF1D27"/>
    <w:rsid w:val="00FF2714"/>
    <w:rsid w:val="00FF28EE"/>
    <w:rsid w:val="00FF2E56"/>
    <w:rsid w:val="00FF3050"/>
    <w:rsid w:val="00FF309F"/>
    <w:rsid w:val="00FF331F"/>
    <w:rsid w:val="00FF3D6A"/>
    <w:rsid w:val="00FF3DE9"/>
    <w:rsid w:val="00FF3E3D"/>
    <w:rsid w:val="00FF3F2A"/>
    <w:rsid w:val="00FF3F8F"/>
    <w:rsid w:val="00FF4B9E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01D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  <w:style w:type="character" w:customStyle="1" w:styleId="UnresolvedMention">
    <w:name w:val="Unresolved Mention"/>
    <w:basedOn w:val="a0"/>
    <w:uiPriority w:val="99"/>
    <w:semiHidden/>
    <w:unhideWhenUsed/>
    <w:rsid w:val="006A691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  <w:style w:type="character" w:customStyle="1" w:styleId="UnresolvedMention">
    <w:name w:val="Unresolved Mention"/>
    <w:basedOn w:val="a0"/>
    <w:uiPriority w:val="99"/>
    <w:semiHidden/>
    <w:unhideWhenUsed/>
    <w:rsid w:val="006A69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4BE5A-6F56-4527-98D1-DBD4BE0E5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2363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https://mul2-kotayk.gov.am/tasks/664378/oneclick?token=3f824e736434c2972ffceefbeac34a8a</cp:keywords>
  <cp:lastModifiedBy>User</cp:lastModifiedBy>
  <cp:revision>10</cp:revision>
  <cp:lastPrinted>2018-02-16T07:12:00Z</cp:lastPrinted>
  <dcterms:created xsi:type="dcterms:W3CDTF">2025-08-18T07:15:00Z</dcterms:created>
  <dcterms:modified xsi:type="dcterms:W3CDTF">2025-12-10T18:59:00Z</dcterms:modified>
</cp:coreProperties>
</file>